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B4F44" w14:textId="77777777" w:rsidR="00CB243A" w:rsidRPr="00CB243A" w:rsidRDefault="00CB243A" w:rsidP="00CB243A">
      <w:pPr>
        <w:shd w:val="clear" w:color="auto" w:fill="F9F9FB"/>
        <w:spacing w:before="200" w:after="200" w:line="240" w:lineRule="auto"/>
        <w:jc w:val="center"/>
        <w:rPr>
          <w:rFonts w:ascii="Questa-Regular" w:eastAsia="Times New Roman" w:hAnsi="Questa-Regular" w:cs="Times New Roman"/>
          <w:color w:val="212529"/>
          <w:sz w:val="37"/>
          <w:szCs w:val="37"/>
          <w:lang w:eastAsia="da-DK"/>
        </w:rPr>
      </w:pPr>
      <w:r w:rsidRPr="00CB243A">
        <w:rPr>
          <w:rFonts w:ascii="Questa-Regular" w:eastAsia="Times New Roman" w:hAnsi="Questa-Regular" w:cs="Times New Roman"/>
          <w:color w:val="212529"/>
          <w:sz w:val="37"/>
          <w:szCs w:val="37"/>
          <w:lang w:eastAsia="da-DK"/>
        </w:rPr>
        <w:t>Bekendtgørelse om adgang til videregående kunstneriske uddannelser tilrettelagt på heltid</w:t>
      </w:r>
    </w:p>
    <w:p w14:paraId="15BCB1B5" w14:textId="2E9E1DC8"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I medfør af § 1, stk. 2-5, i lov om adgangsregulering ved videregående uddannelser, jf. lovbekendtgørelse nr. 1689 af 13. august 2021, og § 10, stk. 1, nr. 3, </w:t>
      </w:r>
      <w:ins w:id="0" w:author="Cecilie Rahbek Wassberg" w:date="2025-11-18T12:22:00Z">
        <w:r w:rsidR="001364CA">
          <w:rPr>
            <w:rFonts w:ascii="Questa-Regular" w:eastAsia="Times New Roman" w:hAnsi="Questa-Regular" w:cs="Times New Roman"/>
            <w:color w:val="212529"/>
            <w:sz w:val="23"/>
            <w:szCs w:val="23"/>
            <w:lang w:eastAsia="da-DK"/>
          </w:rPr>
          <w:t xml:space="preserve">§ 10a </w:t>
        </w:r>
      </w:ins>
      <w:r w:rsidRPr="00CB243A">
        <w:rPr>
          <w:rFonts w:ascii="Questa-Regular" w:eastAsia="Times New Roman" w:hAnsi="Questa-Regular" w:cs="Times New Roman"/>
          <w:color w:val="212529"/>
          <w:sz w:val="23"/>
          <w:szCs w:val="23"/>
          <w:lang w:eastAsia="da-DK"/>
        </w:rPr>
        <w:t xml:space="preserve">og § 15, stk. 2, i lov om videregående kunstneriske uddannelsesinstitutioner, jf. lovbekendtgørelse nr. 787 af 8. august 2019, fastsættes efter bemyndigelse i henhold til § 5, stk. 1 og § 9, stk. 1, i bekendtgørelse nr. </w:t>
      </w:r>
      <w:del w:id="1" w:author="Charlotte Løchte" w:date="2025-11-26T14:29:00Z">
        <w:r w:rsidRPr="00CB243A" w:rsidDel="00AF6477">
          <w:rPr>
            <w:rFonts w:ascii="Questa-Regular" w:eastAsia="Times New Roman" w:hAnsi="Questa-Regular" w:cs="Times New Roman"/>
            <w:color w:val="212529"/>
            <w:sz w:val="23"/>
            <w:szCs w:val="23"/>
            <w:lang w:eastAsia="da-DK"/>
          </w:rPr>
          <w:delText xml:space="preserve">1397 </w:delText>
        </w:r>
      </w:del>
      <w:ins w:id="2" w:author="Charlotte Løchte" w:date="2025-11-26T14:29:00Z">
        <w:r w:rsidR="00AF6477">
          <w:rPr>
            <w:rFonts w:ascii="Questa-Regular" w:eastAsia="Times New Roman" w:hAnsi="Questa-Regular" w:cs="Times New Roman"/>
            <w:color w:val="212529"/>
            <w:sz w:val="23"/>
            <w:szCs w:val="23"/>
            <w:lang w:eastAsia="da-DK"/>
          </w:rPr>
          <w:t>1118</w:t>
        </w:r>
        <w:r w:rsidR="00AF6477" w:rsidRPr="00CB243A">
          <w:rPr>
            <w:rFonts w:ascii="Questa-Regular" w:eastAsia="Times New Roman" w:hAnsi="Questa-Regular" w:cs="Times New Roman"/>
            <w:color w:val="212529"/>
            <w:sz w:val="23"/>
            <w:szCs w:val="23"/>
            <w:lang w:eastAsia="da-DK"/>
          </w:rPr>
          <w:t xml:space="preserve"> </w:t>
        </w:r>
      </w:ins>
      <w:r w:rsidRPr="00CB243A">
        <w:rPr>
          <w:rFonts w:ascii="Questa-Regular" w:eastAsia="Times New Roman" w:hAnsi="Questa-Regular" w:cs="Times New Roman"/>
          <w:color w:val="212529"/>
          <w:sz w:val="23"/>
          <w:szCs w:val="23"/>
          <w:lang w:eastAsia="da-DK"/>
        </w:rPr>
        <w:t xml:space="preserve">af </w:t>
      </w:r>
      <w:del w:id="3" w:author="Charlotte Løchte" w:date="2025-11-26T14:30:00Z">
        <w:r w:rsidRPr="00CB243A" w:rsidDel="00AF6477">
          <w:rPr>
            <w:rFonts w:ascii="Questa-Regular" w:eastAsia="Times New Roman" w:hAnsi="Questa-Regular" w:cs="Times New Roman"/>
            <w:color w:val="212529"/>
            <w:sz w:val="23"/>
            <w:szCs w:val="23"/>
            <w:lang w:eastAsia="da-DK"/>
          </w:rPr>
          <w:delText>29. november 2023</w:delText>
        </w:r>
      </w:del>
      <w:ins w:id="4" w:author="Charlotte Løchte" w:date="2025-11-26T14:30:00Z">
        <w:r w:rsidR="00AF6477">
          <w:rPr>
            <w:rFonts w:ascii="Questa-Regular" w:eastAsia="Times New Roman" w:hAnsi="Questa-Regular" w:cs="Times New Roman"/>
            <w:color w:val="212529"/>
            <w:sz w:val="23"/>
            <w:szCs w:val="23"/>
            <w:lang w:eastAsia="da-DK"/>
          </w:rPr>
          <w:t>28. oktober 2024</w:t>
        </w:r>
      </w:ins>
      <w:r w:rsidRPr="00CB243A">
        <w:rPr>
          <w:rFonts w:ascii="Questa-Regular" w:eastAsia="Times New Roman" w:hAnsi="Questa-Regular" w:cs="Times New Roman"/>
          <w:color w:val="212529"/>
          <w:sz w:val="23"/>
          <w:szCs w:val="23"/>
          <w:lang w:eastAsia="da-DK"/>
        </w:rPr>
        <w:t xml:space="preserve"> om delegation af uddannelses- og forskningsministerens beføjelser til Uddannelses- og Forskningsstyrelsen</w:t>
      </w:r>
      <w:ins w:id="5" w:author="Charlotte Løchte" w:date="2025-11-26T14:30:00Z">
        <w:r w:rsidR="00AF6477">
          <w:rPr>
            <w:rFonts w:ascii="Questa-Regular" w:eastAsia="Times New Roman" w:hAnsi="Questa-Regular" w:cs="Times New Roman"/>
            <w:color w:val="212529"/>
            <w:sz w:val="23"/>
            <w:szCs w:val="23"/>
            <w:lang w:eastAsia="da-DK"/>
          </w:rPr>
          <w:t xml:space="preserve"> og om regulering af klageadgang</w:t>
        </w:r>
      </w:ins>
      <w:r w:rsidRPr="00CB243A">
        <w:rPr>
          <w:rFonts w:ascii="Questa-Regular" w:eastAsia="Times New Roman" w:hAnsi="Questa-Regular" w:cs="Times New Roman"/>
          <w:color w:val="212529"/>
          <w:sz w:val="23"/>
          <w:szCs w:val="23"/>
          <w:lang w:eastAsia="da-DK"/>
        </w:rPr>
        <w:t>:</w:t>
      </w:r>
    </w:p>
    <w:p w14:paraId="02FA239B" w14:textId="77777777" w:rsidR="00CB243A" w:rsidRPr="00CB243A" w:rsidRDefault="00CB243A" w:rsidP="00CB243A">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Kapitel 1</w:t>
      </w:r>
    </w:p>
    <w:p w14:paraId="5134A349" w14:textId="77777777" w:rsidR="00CB243A" w:rsidRPr="00CB243A" w:rsidRDefault="00CB243A" w:rsidP="00CB243A">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Anvendelsesområde m.v.</w:t>
      </w:r>
    </w:p>
    <w:p w14:paraId="6B690747"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Anvendelsesområde</w:t>
      </w:r>
    </w:p>
    <w:p w14:paraId="374924E1" w14:textId="39A9EF82" w:rsidR="00CB243A" w:rsidRDefault="00CB243A" w:rsidP="00CB243A">
      <w:pPr>
        <w:shd w:val="clear" w:color="auto" w:fill="F9F9FB"/>
        <w:spacing w:before="200" w:line="240" w:lineRule="auto"/>
        <w:ind w:firstLine="240"/>
        <w:rPr>
          <w:ins w:id="6" w:author="Cecilie Rahbek Wassberg" w:date="2025-11-18T12:23:00Z"/>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1.</w:t>
      </w:r>
      <w:r w:rsidRPr="00CB243A">
        <w:rPr>
          <w:rFonts w:ascii="Questa-Regular" w:eastAsia="Times New Roman" w:hAnsi="Questa-Regular" w:cs="Times New Roman"/>
          <w:color w:val="212529"/>
          <w:sz w:val="23"/>
          <w:szCs w:val="23"/>
          <w:lang w:eastAsia="da-DK"/>
        </w:rPr>
        <w:t> Bekendtgørelsen vedrører adgangskrav, optagelse, indskrivning og udskrivning ved bachelor- og kandidatuddannelser tilrettelagt på heltid på videregående kunstneriske uddannelsesinstitutioner på Uddannelses- og Forskningsministeriets område.</w:t>
      </w:r>
    </w:p>
    <w:p w14:paraId="2A0EE434" w14:textId="7B5FBA8F" w:rsidR="001364CA" w:rsidRDefault="001364CA" w:rsidP="001364CA">
      <w:pPr>
        <w:shd w:val="clear" w:color="auto" w:fill="F9F9FB"/>
        <w:spacing w:before="200" w:line="240" w:lineRule="auto"/>
        <w:rPr>
          <w:ins w:id="7" w:author="Cecilie Rahbek Wassberg" w:date="2025-11-18T12:23:00Z"/>
          <w:rFonts w:ascii="Questa-Regular" w:eastAsia="Times New Roman" w:hAnsi="Questa-Regular" w:cs="Times New Roman"/>
          <w:color w:val="212529"/>
          <w:sz w:val="23"/>
          <w:szCs w:val="23"/>
          <w:lang w:eastAsia="da-DK"/>
        </w:rPr>
      </w:pPr>
    </w:p>
    <w:p w14:paraId="2284ECBF" w14:textId="5019F37E" w:rsidR="001364CA" w:rsidRDefault="001364CA" w:rsidP="001364CA">
      <w:pPr>
        <w:shd w:val="clear" w:color="auto" w:fill="F9F9FB"/>
        <w:spacing w:before="200" w:line="240" w:lineRule="auto"/>
        <w:jc w:val="center"/>
        <w:rPr>
          <w:ins w:id="8" w:author="Cecilie Rahbek Wassberg" w:date="2025-11-18T12:23:00Z"/>
          <w:rFonts w:ascii="Questa-Regular" w:eastAsia="Times New Roman" w:hAnsi="Questa-Regular" w:cs="Times New Roman"/>
          <w:i/>
          <w:iCs/>
          <w:color w:val="212529"/>
          <w:sz w:val="23"/>
          <w:szCs w:val="23"/>
          <w:lang w:eastAsia="da-DK"/>
        </w:rPr>
      </w:pPr>
      <w:ins w:id="9" w:author="Cecilie Rahbek Wassberg" w:date="2025-11-18T12:23:00Z">
        <w:r>
          <w:rPr>
            <w:rFonts w:ascii="Questa-Regular" w:eastAsia="Times New Roman" w:hAnsi="Questa-Regular" w:cs="Times New Roman"/>
            <w:i/>
            <w:iCs/>
            <w:color w:val="212529"/>
            <w:sz w:val="23"/>
            <w:szCs w:val="23"/>
            <w:lang w:eastAsia="da-DK"/>
          </w:rPr>
          <w:t>Proces</w:t>
        </w:r>
      </w:ins>
    </w:p>
    <w:p w14:paraId="0E9F1367" w14:textId="4B73BF50" w:rsidR="001364CA" w:rsidRDefault="001364CA" w:rsidP="001364CA">
      <w:pPr>
        <w:shd w:val="clear" w:color="auto" w:fill="F9F9FB"/>
        <w:spacing w:before="200" w:line="240" w:lineRule="auto"/>
        <w:rPr>
          <w:ins w:id="10" w:author="Cecilie Rahbek Wassberg" w:date="2025-11-18T12:24:00Z"/>
          <w:rFonts w:ascii="Questa-Regular" w:eastAsia="Times New Roman" w:hAnsi="Questa-Regular" w:cs="Times New Roman"/>
          <w:color w:val="212529"/>
          <w:sz w:val="23"/>
          <w:szCs w:val="23"/>
          <w:lang w:eastAsia="da-DK"/>
        </w:rPr>
      </w:pPr>
      <w:ins w:id="11" w:author="Cecilie Rahbek Wassberg" w:date="2025-11-18T12:23:00Z">
        <w:r w:rsidRPr="00103F53">
          <w:rPr>
            <w:rFonts w:ascii="Questa-Regular" w:eastAsia="Times New Roman" w:hAnsi="Questa-Regular" w:cs="Times New Roman" w:hint="eastAsia"/>
            <w:b/>
            <w:bCs/>
            <w:color w:val="212529"/>
            <w:sz w:val="23"/>
            <w:szCs w:val="23"/>
            <w:lang w:eastAsia="da-DK"/>
          </w:rPr>
          <w:t>§</w:t>
        </w:r>
        <w:r w:rsidRPr="00103F53">
          <w:rPr>
            <w:rFonts w:ascii="Questa-Regular" w:eastAsia="Times New Roman" w:hAnsi="Questa-Regular" w:cs="Times New Roman"/>
            <w:b/>
            <w:bCs/>
            <w:color w:val="212529"/>
            <w:sz w:val="23"/>
            <w:szCs w:val="23"/>
            <w:lang w:eastAsia="da-DK"/>
          </w:rPr>
          <w:t xml:space="preserve"> 2</w:t>
        </w:r>
        <w:r>
          <w:rPr>
            <w:rFonts w:ascii="Questa-Regular" w:eastAsia="Times New Roman" w:hAnsi="Questa-Regular" w:cs="Times New Roman"/>
            <w:color w:val="212529"/>
            <w:sz w:val="23"/>
            <w:szCs w:val="23"/>
            <w:lang w:eastAsia="da-DK"/>
          </w:rPr>
          <w:t xml:space="preserve">. </w:t>
        </w:r>
      </w:ins>
      <w:ins w:id="12" w:author="Cecilie Rahbek Wassberg" w:date="2025-11-18T12:24:00Z">
        <w:r>
          <w:rPr>
            <w:rFonts w:ascii="Questa-Regular" w:eastAsia="Times New Roman" w:hAnsi="Questa-Regular" w:cs="Times New Roman"/>
            <w:color w:val="212529"/>
            <w:sz w:val="23"/>
            <w:szCs w:val="23"/>
            <w:lang w:eastAsia="da-DK"/>
          </w:rPr>
          <w:t>Optagelse på en uddannelse forudsætter, at ansøgeren accepterer en tilbudt studieplads, jf</w:t>
        </w:r>
      </w:ins>
      <w:ins w:id="13" w:author="Charlotte Løchte" w:date="2025-11-26T14:08:00Z">
        <w:r w:rsidR="005C4501">
          <w:rPr>
            <w:rFonts w:ascii="Questa-Regular" w:eastAsia="Times New Roman" w:hAnsi="Questa-Regular" w:cs="Times New Roman"/>
            <w:color w:val="212529"/>
            <w:sz w:val="23"/>
            <w:szCs w:val="23"/>
            <w:lang w:eastAsia="da-DK"/>
          </w:rPr>
          <w:t>.</w:t>
        </w:r>
      </w:ins>
      <w:ins w:id="14" w:author="Cecilie Rahbek Wassberg" w:date="2025-11-18T12:24:00Z">
        <w:r>
          <w:rPr>
            <w:rFonts w:ascii="Questa-Regular" w:eastAsia="Times New Roman" w:hAnsi="Questa-Regular" w:cs="Times New Roman"/>
            <w:color w:val="212529"/>
            <w:sz w:val="23"/>
            <w:szCs w:val="23"/>
            <w:lang w:eastAsia="da-DK"/>
          </w:rPr>
          <w:t xml:space="preserve"> § </w:t>
        </w:r>
      </w:ins>
      <w:ins w:id="15" w:author="Charlotte Løchte" w:date="2025-11-26T14:32:00Z">
        <w:r w:rsidR="00AF6477">
          <w:rPr>
            <w:rFonts w:ascii="Questa-Regular" w:eastAsia="Times New Roman" w:hAnsi="Questa-Regular" w:cs="Times New Roman"/>
            <w:color w:val="212529"/>
            <w:sz w:val="23"/>
            <w:szCs w:val="23"/>
            <w:lang w:eastAsia="da-DK"/>
          </w:rPr>
          <w:t>20</w:t>
        </w:r>
      </w:ins>
      <w:ins w:id="16" w:author="Cecilie Rahbek Wassberg" w:date="2025-11-20T10:14:00Z">
        <w:del w:id="17" w:author="Charlotte Løchte" w:date="2025-11-26T14:32:00Z">
          <w:r w:rsidR="00011D03" w:rsidDel="00AF6477">
            <w:rPr>
              <w:rFonts w:ascii="Questa-Regular" w:eastAsia="Times New Roman" w:hAnsi="Questa-Regular" w:cs="Times New Roman"/>
              <w:color w:val="212529"/>
              <w:sz w:val="23"/>
              <w:szCs w:val="23"/>
              <w:lang w:eastAsia="da-DK"/>
            </w:rPr>
            <w:delText>18</w:delText>
          </w:r>
        </w:del>
      </w:ins>
      <w:ins w:id="18" w:author="Cecilie Rahbek Wassberg" w:date="2025-11-18T12:24:00Z">
        <w:r>
          <w:rPr>
            <w:rFonts w:ascii="Questa-Regular" w:eastAsia="Times New Roman" w:hAnsi="Questa-Regular" w:cs="Times New Roman"/>
            <w:color w:val="212529"/>
            <w:sz w:val="23"/>
            <w:szCs w:val="23"/>
            <w:lang w:eastAsia="da-DK"/>
          </w:rPr>
          <w:t xml:space="preserve">, </w:t>
        </w:r>
      </w:ins>
      <w:ins w:id="19" w:author="Cecilie Rahbek Wassberg" w:date="2025-11-20T10:14:00Z">
        <w:r w:rsidR="00011D03">
          <w:rPr>
            <w:rFonts w:ascii="Questa-Regular" w:eastAsia="Times New Roman" w:hAnsi="Questa-Regular" w:cs="Times New Roman"/>
            <w:color w:val="212529"/>
            <w:sz w:val="23"/>
            <w:szCs w:val="23"/>
            <w:lang w:eastAsia="da-DK"/>
          </w:rPr>
          <w:t xml:space="preserve">stk. 2, </w:t>
        </w:r>
      </w:ins>
      <w:ins w:id="20" w:author="Cecilie Rahbek Wassberg" w:date="2025-11-18T12:24:00Z">
        <w:r>
          <w:rPr>
            <w:rFonts w:ascii="Questa-Regular" w:eastAsia="Times New Roman" w:hAnsi="Questa-Regular" w:cs="Times New Roman"/>
            <w:color w:val="212529"/>
            <w:sz w:val="23"/>
            <w:szCs w:val="23"/>
            <w:lang w:eastAsia="da-DK"/>
          </w:rPr>
          <w:t xml:space="preserve">og at ansøgere kan indskrives på uddannelsen, jf. § </w:t>
        </w:r>
      </w:ins>
      <w:ins w:id="21" w:author="Cecilie Rahbek Wassberg" w:date="2025-11-20T10:14:00Z">
        <w:r w:rsidR="00011D03">
          <w:rPr>
            <w:rFonts w:ascii="Questa-Regular" w:eastAsia="Times New Roman" w:hAnsi="Questa-Regular" w:cs="Times New Roman"/>
            <w:color w:val="212529"/>
            <w:sz w:val="23"/>
            <w:szCs w:val="23"/>
            <w:lang w:eastAsia="da-DK"/>
          </w:rPr>
          <w:t>35</w:t>
        </w:r>
      </w:ins>
      <w:ins w:id="22" w:author="Cecilie Rahbek Wassberg" w:date="2025-11-18T12:24:00Z">
        <w:r>
          <w:rPr>
            <w:rFonts w:ascii="Questa-Regular" w:eastAsia="Times New Roman" w:hAnsi="Questa-Regular" w:cs="Times New Roman"/>
            <w:color w:val="212529"/>
            <w:sz w:val="23"/>
            <w:szCs w:val="23"/>
            <w:lang w:eastAsia="da-DK"/>
          </w:rPr>
          <w:t>.</w:t>
        </w:r>
      </w:ins>
    </w:p>
    <w:p w14:paraId="0C18AFC5"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Gennemført kandidatuddannelse</w:t>
      </w:r>
    </w:p>
    <w:p w14:paraId="2A1BDEDA" w14:textId="78BC632F"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3" w:author="Cecilie Rahbek Wassberg" w:date="2025-11-19T12:19:00Z">
        <w:r w:rsidR="00F24325">
          <w:rPr>
            <w:rFonts w:ascii="Questa-Regular" w:eastAsia="Times New Roman" w:hAnsi="Questa-Regular" w:cs="Times New Roman"/>
            <w:b/>
            <w:bCs/>
            <w:color w:val="212529"/>
            <w:sz w:val="23"/>
            <w:szCs w:val="23"/>
            <w:lang w:eastAsia="da-DK"/>
          </w:rPr>
          <w:t>3</w:t>
        </w:r>
      </w:ins>
      <w:del w:id="24" w:author="Cecilie Rahbek Wassberg" w:date="2025-11-19T12:19:00Z">
        <w:r w:rsidRPr="00CB243A" w:rsidDel="00F24325">
          <w:rPr>
            <w:rFonts w:ascii="Questa-Regular" w:eastAsia="Times New Roman" w:hAnsi="Questa-Regular" w:cs="Times New Roman"/>
            <w:b/>
            <w:bCs/>
            <w:color w:val="212529"/>
            <w:sz w:val="23"/>
            <w:szCs w:val="23"/>
            <w:lang w:eastAsia="da-DK"/>
          </w:rPr>
          <w:delText>2</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Ansøgere, der har gennemført en kandidatuddannelse, kan kun optages på en ny bachelor- eller kandidatuddannelse, hvis der er ledige pladser.</w:t>
      </w:r>
    </w:p>
    <w:p w14:paraId="0A41133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Uddannelsesinstitutionen kan dispensere fra stk. 1, hvis der foreligger usædvanlige forhold.</w:t>
      </w:r>
    </w:p>
    <w:p w14:paraId="7D8AB310" w14:textId="77777777" w:rsidR="00CB243A" w:rsidRPr="00CB243A" w:rsidRDefault="00CB243A" w:rsidP="00CB243A">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Kapitel 2</w:t>
      </w:r>
    </w:p>
    <w:p w14:paraId="4D0472B5" w14:textId="77777777" w:rsidR="00CB243A" w:rsidRPr="00CB243A" w:rsidRDefault="00CB243A" w:rsidP="00CB243A">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Adgang til bacheloruddannelser</w:t>
      </w:r>
    </w:p>
    <w:p w14:paraId="3EB17A5F"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Adgangskrav</w:t>
      </w:r>
    </w:p>
    <w:p w14:paraId="39B06894" w14:textId="7C671D7D" w:rsidR="00CB243A" w:rsidRDefault="00CB243A" w:rsidP="00CB243A">
      <w:pPr>
        <w:shd w:val="clear" w:color="auto" w:fill="F9F9FB"/>
        <w:spacing w:before="200" w:line="240" w:lineRule="auto"/>
        <w:ind w:firstLine="240"/>
        <w:rPr>
          <w:ins w:id="25" w:author="Rikke Lise Simested" w:date="2025-12-04T12:42:00Z"/>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6" w:author="Cecilie Rahbek Wassberg" w:date="2025-11-20T11:23:00Z">
        <w:r w:rsidR="006178AD">
          <w:rPr>
            <w:rFonts w:ascii="Questa-Regular" w:eastAsia="Times New Roman" w:hAnsi="Questa-Regular" w:cs="Times New Roman"/>
            <w:b/>
            <w:bCs/>
            <w:color w:val="212529"/>
            <w:sz w:val="23"/>
            <w:szCs w:val="23"/>
            <w:lang w:eastAsia="da-DK"/>
          </w:rPr>
          <w:t>4</w:t>
        </w:r>
      </w:ins>
      <w:del w:id="27" w:author="Cecilie Rahbek Wassberg" w:date="2025-11-19T12:19:00Z">
        <w:r w:rsidRPr="00CB243A" w:rsidDel="00F24325">
          <w:rPr>
            <w:rFonts w:ascii="Questa-Regular" w:eastAsia="Times New Roman" w:hAnsi="Questa-Regular" w:cs="Times New Roman"/>
            <w:b/>
            <w:bCs/>
            <w:color w:val="212529"/>
            <w:sz w:val="23"/>
            <w:szCs w:val="23"/>
            <w:lang w:eastAsia="da-DK"/>
          </w:rPr>
          <w:delText>3</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Adgang forudsætter, at ansøgeren har gennemført en gymnasial eksamen (generelt adgangskrav). Endvidere skal ansøgeren opfylde de specifikke adgangskrav, der fremgår af bilag 1. Institutionen kan bestemme, at ansøgeren skal bestå en adgangsprøve. Endelig kan optagelse forudsætte, at ansøgeren skal opfylde fastsatte karakterkrav.</w:t>
      </w:r>
    </w:p>
    <w:p w14:paraId="1A3C7EB0" w14:textId="77777777" w:rsidR="00103F53" w:rsidRPr="001364CA" w:rsidRDefault="00103F53" w:rsidP="00103F53">
      <w:pPr>
        <w:shd w:val="clear" w:color="auto" w:fill="F9F9FB"/>
        <w:spacing w:before="200" w:line="240" w:lineRule="auto"/>
        <w:rPr>
          <w:ins w:id="28" w:author="Rikke Lise Simested" w:date="2025-12-04T12:42:00Z"/>
          <w:rFonts w:ascii="Questa-Regular" w:eastAsia="Times New Roman" w:hAnsi="Questa-Regular" w:cs="Times New Roman"/>
          <w:color w:val="212529"/>
          <w:sz w:val="23"/>
          <w:szCs w:val="23"/>
          <w:lang w:eastAsia="da-DK"/>
        </w:rPr>
      </w:pPr>
      <w:ins w:id="29" w:author="Rikke Lise Simested" w:date="2025-12-04T12:42:00Z">
        <w:r>
          <w:rPr>
            <w:rFonts w:ascii="Questa-Regular" w:eastAsia="Times New Roman" w:hAnsi="Questa-Regular" w:cs="Times New Roman"/>
            <w:i/>
            <w:iCs/>
            <w:color w:val="212529"/>
            <w:sz w:val="23"/>
            <w:szCs w:val="23"/>
            <w:lang w:eastAsia="da-DK"/>
          </w:rPr>
          <w:t>Stk. 2.</w:t>
        </w:r>
        <w:r>
          <w:rPr>
            <w:rFonts w:ascii="Questa-Regular" w:eastAsia="Times New Roman" w:hAnsi="Questa-Regular" w:cs="Times New Roman"/>
            <w:color w:val="212529"/>
            <w:sz w:val="23"/>
            <w:szCs w:val="23"/>
            <w:lang w:eastAsia="da-DK"/>
          </w:rPr>
          <w:t xml:space="preserve"> Optagelse forudsætter endvidere, at ansøgeren har lovligt ophold i Danmark.</w:t>
        </w:r>
      </w:ins>
    </w:p>
    <w:p w14:paraId="1AE33A33" w14:textId="77777777" w:rsidR="00103F53" w:rsidRPr="00CB243A" w:rsidRDefault="00103F53"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p>
    <w:p w14:paraId="3FA8B5FB"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lastRenderedPageBreak/>
        <w:t>Generelt adgangskrav</w:t>
      </w:r>
    </w:p>
    <w:p w14:paraId="465A2B36" w14:textId="27924018"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30" w:author="Cecilie Rahbek Wassberg" w:date="2025-11-19T12:19:00Z">
        <w:r w:rsidR="00F24325">
          <w:rPr>
            <w:rFonts w:ascii="Questa-Regular" w:eastAsia="Times New Roman" w:hAnsi="Questa-Regular" w:cs="Times New Roman"/>
            <w:b/>
            <w:bCs/>
            <w:color w:val="212529"/>
            <w:sz w:val="23"/>
            <w:szCs w:val="23"/>
            <w:lang w:eastAsia="da-DK"/>
          </w:rPr>
          <w:t>5</w:t>
        </w:r>
      </w:ins>
      <w:del w:id="31" w:author="Cecilie Rahbek Wassberg" w:date="2025-11-19T12:19:00Z">
        <w:r w:rsidRPr="00CB243A" w:rsidDel="00F24325">
          <w:rPr>
            <w:rFonts w:ascii="Questa-Regular" w:eastAsia="Times New Roman" w:hAnsi="Questa-Regular" w:cs="Times New Roman"/>
            <w:b/>
            <w:bCs/>
            <w:color w:val="212529"/>
            <w:sz w:val="23"/>
            <w:szCs w:val="23"/>
            <w:lang w:eastAsia="da-DK"/>
          </w:rPr>
          <w:delText>4</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Ved en gymnasial eksamen forstås:</w:t>
      </w:r>
    </w:p>
    <w:p w14:paraId="0C3885F8"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Almen studentereksamen (stx).</w:t>
      </w:r>
    </w:p>
    <w:p w14:paraId="6F783C47"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Erhvervsfaglig studentereksamen i forbindelse med erhvervsuddannelse (eux).</w:t>
      </w:r>
    </w:p>
    <w:p w14:paraId="72AD710B"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3) Hf-eksamen/højere forberedelseseksamen med eller uden overbygning.</w:t>
      </w:r>
    </w:p>
    <w:p w14:paraId="02D69994"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4) Merkantil studentereksamen (hhx).</w:t>
      </w:r>
    </w:p>
    <w:p w14:paraId="7DCE6980"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5) Teknisk studentereksamen (htx).</w:t>
      </w:r>
    </w:p>
    <w:p w14:paraId="72B2502E"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6) Færøsk studentereksamen, Grønlands gymnasiale uddannelse, færøsk højere forberedelseseksamen, færøsk højere handelseksamen, den erhvervsgymnasiale uddannelse til højere handelseksamen fra Grønland, færøsk højere teknisk eksamen, den erhvervsgymnasiale uddannelse til højere teknisk eksamen fra Grønland og eksamen fra Duborg-Skolen og A. P. Møller Skolen.</w:t>
      </w:r>
    </w:p>
    <w:p w14:paraId="3DBAEF38"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7) Gymnasiale indslusningskurser for flygtninge og indvandrere (GIF).</w:t>
      </w:r>
    </w:p>
    <w:p w14:paraId="47781095" w14:textId="2B81AF64"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8) Dansk/Fransk Baccalauréat (DFB), Europæisk </w:t>
      </w:r>
      <w:proofErr w:type="spellStart"/>
      <w:r w:rsidRPr="00CB243A">
        <w:rPr>
          <w:rFonts w:ascii="Questa-Regular" w:eastAsia="Times New Roman" w:hAnsi="Questa-Regular" w:cs="Times New Roman"/>
          <w:color w:val="212529"/>
          <w:sz w:val="23"/>
          <w:szCs w:val="23"/>
          <w:lang w:eastAsia="da-DK"/>
        </w:rPr>
        <w:t>Baccalauréat</w:t>
      </w:r>
      <w:proofErr w:type="spellEnd"/>
      <w:r w:rsidRPr="00CB243A">
        <w:rPr>
          <w:rFonts w:ascii="Questa-Regular" w:eastAsia="Times New Roman" w:hAnsi="Questa-Regular" w:cs="Times New Roman"/>
          <w:color w:val="212529"/>
          <w:sz w:val="23"/>
          <w:szCs w:val="23"/>
          <w:lang w:eastAsia="da-DK"/>
        </w:rPr>
        <w:t xml:space="preserve"> (EB), International </w:t>
      </w:r>
      <w:proofErr w:type="spellStart"/>
      <w:r w:rsidRPr="00CB243A">
        <w:rPr>
          <w:rFonts w:ascii="Questa-Regular" w:eastAsia="Times New Roman" w:hAnsi="Questa-Regular" w:cs="Times New Roman"/>
          <w:color w:val="212529"/>
          <w:sz w:val="23"/>
          <w:szCs w:val="23"/>
          <w:lang w:eastAsia="da-DK"/>
        </w:rPr>
        <w:t>Baccalaureate</w:t>
      </w:r>
      <w:proofErr w:type="spellEnd"/>
      <w:r w:rsidRPr="00CB243A">
        <w:rPr>
          <w:rFonts w:ascii="Questa-Regular" w:eastAsia="Times New Roman" w:hAnsi="Questa-Regular" w:cs="Times New Roman"/>
          <w:color w:val="212529"/>
          <w:sz w:val="23"/>
          <w:szCs w:val="23"/>
          <w:lang w:eastAsia="da-DK"/>
        </w:rPr>
        <w:t xml:space="preserve"> (IB) med IB-</w:t>
      </w:r>
      <w:proofErr w:type="spellStart"/>
      <w:r w:rsidRPr="00CB243A">
        <w:rPr>
          <w:rFonts w:ascii="Questa-Regular" w:eastAsia="Times New Roman" w:hAnsi="Questa-Regular" w:cs="Times New Roman"/>
          <w:color w:val="212529"/>
          <w:sz w:val="23"/>
          <w:szCs w:val="23"/>
          <w:lang w:eastAsia="da-DK"/>
        </w:rPr>
        <w:t>Diploma</w:t>
      </w:r>
      <w:proofErr w:type="spellEnd"/>
      <w:r w:rsidRPr="00CB243A">
        <w:rPr>
          <w:rFonts w:ascii="Questa-Regular" w:eastAsia="Times New Roman" w:hAnsi="Questa-Regular" w:cs="Times New Roman"/>
          <w:color w:val="212529"/>
          <w:sz w:val="23"/>
          <w:szCs w:val="23"/>
          <w:lang w:eastAsia="da-DK"/>
        </w:rPr>
        <w:t xml:space="preserve">, </w:t>
      </w:r>
      <w:del w:id="32" w:author="Cecilie Rahbek Wassberg" w:date="2025-11-18T12:05:00Z">
        <w:r w:rsidRPr="00CB243A" w:rsidDel="00496284">
          <w:rPr>
            <w:rFonts w:ascii="Questa-Regular" w:eastAsia="Times New Roman" w:hAnsi="Questa-Regular" w:cs="Times New Roman"/>
            <w:color w:val="212529"/>
            <w:sz w:val="23"/>
            <w:szCs w:val="23"/>
            <w:lang w:eastAsia="da-DK"/>
          </w:rPr>
          <w:delText xml:space="preserve">Option Internationale du </w:delText>
        </w:r>
      </w:del>
      <w:r w:rsidRPr="00CB243A">
        <w:rPr>
          <w:rFonts w:ascii="Questa-Regular" w:eastAsia="Times New Roman" w:hAnsi="Questa-Regular" w:cs="Times New Roman"/>
          <w:color w:val="212529"/>
          <w:sz w:val="23"/>
          <w:szCs w:val="23"/>
          <w:lang w:eastAsia="da-DK"/>
        </w:rPr>
        <w:t xml:space="preserve">Baccalauréat </w:t>
      </w:r>
      <w:ins w:id="33" w:author="Cecilie Rahbek Wassberg" w:date="2025-11-18T12:05:00Z">
        <w:r w:rsidR="00496284">
          <w:rPr>
            <w:rFonts w:ascii="Questa-Regular" w:eastAsia="Times New Roman" w:hAnsi="Questa-Regular" w:cs="Times New Roman"/>
            <w:color w:val="212529"/>
            <w:sz w:val="23"/>
            <w:szCs w:val="23"/>
            <w:lang w:eastAsia="da-DK"/>
          </w:rPr>
          <w:t>Fran</w:t>
        </w:r>
      </w:ins>
      <w:ins w:id="34" w:author="Cecilie Rahbek Wassberg" w:date="2025-11-19T12:20:00Z">
        <w:r w:rsidR="00F24325" w:rsidRPr="00F24325">
          <w:rPr>
            <w:rFonts w:ascii="Questa-Regular" w:eastAsia="Times New Roman" w:hAnsi="Questa-Regular" w:cs="Times New Roman"/>
            <w:color w:val="212529"/>
            <w:sz w:val="23"/>
            <w:szCs w:val="23"/>
            <w:lang w:eastAsia="da-DK"/>
          </w:rPr>
          <w:t>ç</w:t>
        </w:r>
      </w:ins>
      <w:ins w:id="35" w:author="Cecilie Rahbek Wassberg" w:date="2025-11-18T12:06:00Z">
        <w:r w:rsidR="00496284">
          <w:rPr>
            <w:rFonts w:ascii="Questa-Regular" w:eastAsia="Times New Roman" w:hAnsi="Questa-Regular" w:cs="Times New Roman"/>
            <w:color w:val="212529"/>
            <w:sz w:val="23"/>
            <w:szCs w:val="23"/>
            <w:lang w:eastAsia="da-DK"/>
          </w:rPr>
          <w:t xml:space="preserve">ais International (BFI) </w:t>
        </w:r>
      </w:ins>
      <w:del w:id="36" w:author="Cecilie Rahbek Wassberg" w:date="2025-11-18T12:06:00Z">
        <w:r w:rsidRPr="00CB243A" w:rsidDel="00496284">
          <w:rPr>
            <w:rFonts w:ascii="Questa-Regular" w:eastAsia="Times New Roman" w:hAnsi="Questa-Regular" w:cs="Times New Roman"/>
            <w:color w:val="212529"/>
            <w:sz w:val="23"/>
            <w:szCs w:val="23"/>
            <w:lang w:eastAsia="da-DK"/>
          </w:rPr>
          <w:delText>(OIB)</w:delText>
        </w:r>
      </w:del>
      <w:r w:rsidR="00496284">
        <w:rPr>
          <w:rFonts w:ascii="Questa-Regular" w:eastAsia="Times New Roman" w:hAnsi="Questa-Regular" w:cs="Times New Roman"/>
          <w:color w:val="212529"/>
          <w:sz w:val="23"/>
          <w:szCs w:val="23"/>
          <w:lang w:eastAsia="da-DK"/>
        </w:rPr>
        <w:t xml:space="preserve"> </w:t>
      </w:r>
      <w:r w:rsidRPr="00CB243A">
        <w:rPr>
          <w:rFonts w:ascii="Questa-Regular" w:eastAsia="Times New Roman" w:hAnsi="Questa-Regular" w:cs="Times New Roman"/>
          <w:color w:val="212529"/>
          <w:sz w:val="23"/>
          <w:szCs w:val="23"/>
          <w:lang w:eastAsia="da-DK"/>
        </w:rPr>
        <w:t xml:space="preserve"> og dansk-tysk studentereksamen (DIAP).</w:t>
      </w:r>
    </w:p>
    <w:p w14:paraId="64210AC7"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9) Udenlandsk eksamen m.v., som er sammenlignelig med en dansk gymnasial eksamen.</w:t>
      </w:r>
    </w:p>
    <w:p w14:paraId="62A76EA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xml:space="preserve"> International </w:t>
      </w:r>
      <w:proofErr w:type="spellStart"/>
      <w:r w:rsidRPr="00CB243A">
        <w:rPr>
          <w:rFonts w:ascii="Questa-Regular" w:eastAsia="Times New Roman" w:hAnsi="Questa-Regular" w:cs="Times New Roman"/>
          <w:color w:val="212529"/>
          <w:sz w:val="23"/>
          <w:szCs w:val="23"/>
          <w:lang w:eastAsia="da-DK"/>
        </w:rPr>
        <w:t>Baccalaureate</w:t>
      </w:r>
      <w:proofErr w:type="spellEnd"/>
      <w:r w:rsidRPr="00CB243A">
        <w:rPr>
          <w:rFonts w:ascii="Questa-Regular" w:eastAsia="Times New Roman" w:hAnsi="Questa-Regular" w:cs="Times New Roman"/>
          <w:color w:val="212529"/>
          <w:sz w:val="23"/>
          <w:szCs w:val="23"/>
          <w:lang w:eastAsia="da-DK"/>
        </w:rPr>
        <w:t xml:space="preserve"> (IB) med IB-Course </w:t>
      </w:r>
      <w:proofErr w:type="spellStart"/>
      <w:r w:rsidRPr="00CB243A">
        <w:rPr>
          <w:rFonts w:ascii="Questa-Regular" w:eastAsia="Times New Roman" w:hAnsi="Questa-Regular" w:cs="Times New Roman"/>
          <w:color w:val="212529"/>
          <w:sz w:val="23"/>
          <w:szCs w:val="23"/>
          <w:lang w:eastAsia="da-DK"/>
        </w:rPr>
        <w:t>Result</w:t>
      </w:r>
      <w:proofErr w:type="spellEnd"/>
      <w:r w:rsidRPr="00CB243A">
        <w:rPr>
          <w:rFonts w:ascii="Questa-Regular" w:eastAsia="Times New Roman" w:hAnsi="Questa-Regular" w:cs="Times New Roman"/>
          <w:color w:val="212529"/>
          <w:sz w:val="23"/>
          <w:szCs w:val="23"/>
          <w:lang w:eastAsia="da-DK"/>
        </w:rPr>
        <w:t xml:space="preserve"> på mindst 18 point sidestilles med en gymnasial eksamen, hvis ansøgeren har opnået mindst karakteren 3 i hvert af de 6 fag, der indgår i IB-forløbet.</w:t>
      </w:r>
    </w:p>
    <w:p w14:paraId="4C4CC7E5"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Bevis for eux 1. del sidestilles med en hf uden overbygning.</w:t>
      </w:r>
    </w:p>
    <w:p w14:paraId="389D841E"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Vurdering af udenlandske eksaminer foretages i henhold til lov om vurdering af udenlandske uddannelseskvalifikationer m.v.</w:t>
      </w:r>
    </w:p>
    <w:p w14:paraId="0DE24A45"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Specifikke adgangskrav</w:t>
      </w:r>
    </w:p>
    <w:p w14:paraId="3D47E49A" w14:textId="30B1AF90"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37" w:author="Cecilie Rahbek Wassberg" w:date="2025-11-19T12:19:00Z">
        <w:r w:rsidR="00F24325">
          <w:rPr>
            <w:rFonts w:ascii="Questa-Regular" w:eastAsia="Times New Roman" w:hAnsi="Questa-Regular" w:cs="Times New Roman"/>
            <w:b/>
            <w:bCs/>
            <w:color w:val="212529"/>
            <w:sz w:val="23"/>
            <w:szCs w:val="23"/>
            <w:lang w:eastAsia="da-DK"/>
          </w:rPr>
          <w:t>6</w:t>
        </w:r>
      </w:ins>
      <w:del w:id="38" w:author="Cecilie Rahbek Wassberg" w:date="2025-11-19T12:19:00Z">
        <w:r w:rsidRPr="00CB243A" w:rsidDel="00F24325">
          <w:rPr>
            <w:rFonts w:ascii="Questa-Regular" w:eastAsia="Times New Roman" w:hAnsi="Questa-Regular" w:cs="Times New Roman"/>
            <w:b/>
            <w:bCs/>
            <w:color w:val="212529"/>
            <w:sz w:val="23"/>
            <w:szCs w:val="23"/>
            <w:lang w:eastAsia="da-DK"/>
          </w:rPr>
          <w:delText>5</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Ved specifikke adgangskrav forstås bestemte gymnasiale fag på A-, B- eller C-niveau, jf. reglerne for gymnasial uddannelse.</w:t>
      </w:r>
    </w:p>
    <w:p w14:paraId="0A19AFE1" w14:textId="1C3EFACE"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De specifikke adgangskrav fremgår af bilag 1. Faget er bestået,</w:t>
      </w:r>
      <w:ins w:id="39" w:author="Cecilie Rahbek Wassberg" w:date="2025-11-18T12:34:00Z">
        <w:r w:rsidR="00F80CB1">
          <w:rPr>
            <w:rFonts w:ascii="Questa-Regular" w:eastAsia="Times New Roman" w:hAnsi="Questa-Regular" w:cs="Times New Roman"/>
            <w:color w:val="212529"/>
            <w:sz w:val="23"/>
            <w:szCs w:val="23"/>
            <w:lang w:eastAsia="da-DK"/>
          </w:rPr>
          <w:t xml:space="preserve"> når det er bestået efter reglerne for den pågældende uddannelse.</w:t>
        </w:r>
      </w:ins>
      <w:r w:rsidRPr="00CB243A">
        <w:rPr>
          <w:rFonts w:ascii="Questa-Regular" w:eastAsia="Times New Roman" w:hAnsi="Questa-Regular" w:cs="Times New Roman"/>
          <w:color w:val="212529"/>
          <w:sz w:val="23"/>
          <w:szCs w:val="23"/>
          <w:lang w:eastAsia="da-DK"/>
        </w:rPr>
        <w:t xml:space="preserve"> </w:t>
      </w:r>
      <w:del w:id="40" w:author="Cecilie Rahbek Wassberg" w:date="2025-11-18T12:35:00Z">
        <w:r w:rsidRPr="00CB243A" w:rsidDel="00F80CB1">
          <w:rPr>
            <w:rFonts w:ascii="Questa-Regular" w:eastAsia="Times New Roman" w:hAnsi="Questa-Regular" w:cs="Times New Roman"/>
            <w:color w:val="212529"/>
            <w:sz w:val="23"/>
            <w:szCs w:val="23"/>
            <w:lang w:eastAsia="da-DK"/>
          </w:rPr>
          <w:delText xml:space="preserve">hvis det vægtede gennemsnit i det konkrete fag er mindst 2,0 uden oprunding. </w:delText>
        </w:r>
      </w:del>
      <w:ins w:id="41" w:author="Cecilie Rahbek Wassberg" w:date="2025-11-18T12:35:00Z">
        <w:r w:rsidR="00F80CB1">
          <w:rPr>
            <w:rFonts w:ascii="Questa-Regular" w:eastAsia="Times New Roman" w:hAnsi="Questa-Regular" w:cs="Times New Roman"/>
            <w:color w:val="212529"/>
            <w:sz w:val="23"/>
            <w:szCs w:val="23"/>
            <w:lang w:eastAsia="da-DK"/>
          </w:rPr>
          <w:t xml:space="preserve"> </w:t>
        </w:r>
      </w:ins>
      <w:r w:rsidRPr="00CB243A">
        <w:rPr>
          <w:rFonts w:ascii="Questa-Regular" w:eastAsia="Times New Roman" w:hAnsi="Questa-Regular" w:cs="Times New Roman"/>
          <w:color w:val="212529"/>
          <w:sz w:val="23"/>
          <w:szCs w:val="23"/>
          <w:lang w:eastAsia="da-DK"/>
        </w:rPr>
        <w:t>Adgangskravene fastsættes af Uddannelses- og Forskningsstyrelsen efter indstilling fra institutionerne.</w:t>
      </w:r>
    </w:p>
    <w:p w14:paraId="167D0C9A"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Den 1. februar offentliggør styrelsen ændringer af de specifikke adgangskrav på optagelsesportalen www.optagelse.dk. Skærpelser varsles pr. 1. februar, mindst 2 år før de skærpede krav træder i kraft.</w:t>
      </w:r>
    </w:p>
    <w:p w14:paraId="56593CD2"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Adgangsprøve</w:t>
      </w:r>
    </w:p>
    <w:p w14:paraId="387F2C11" w14:textId="2BA8EECC"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42" w:author="Cecilie Rahbek Wassberg" w:date="2025-11-19T12:19:00Z">
        <w:r w:rsidR="00F24325">
          <w:rPr>
            <w:rFonts w:ascii="Questa-Regular" w:eastAsia="Times New Roman" w:hAnsi="Questa-Regular" w:cs="Times New Roman"/>
            <w:b/>
            <w:bCs/>
            <w:color w:val="212529"/>
            <w:sz w:val="23"/>
            <w:szCs w:val="23"/>
            <w:lang w:eastAsia="da-DK"/>
          </w:rPr>
          <w:t>7</w:t>
        </w:r>
      </w:ins>
      <w:del w:id="43" w:author="Cecilie Rahbek Wassberg" w:date="2025-11-19T12:19:00Z">
        <w:r w:rsidRPr="00CB243A" w:rsidDel="00F24325">
          <w:rPr>
            <w:rFonts w:ascii="Questa-Regular" w:eastAsia="Times New Roman" w:hAnsi="Questa-Regular" w:cs="Times New Roman"/>
            <w:b/>
            <w:bCs/>
            <w:color w:val="212529"/>
            <w:sz w:val="23"/>
            <w:szCs w:val="23"/>
            <w:lang w:eastAsia="da-DK"/>
          </w:rPr>
          <w:delText>6</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fastsætter eventuelle regler om adgangsprøver. Krav om deltagelse i en adgangsprøve skal varsles på optagelsesportalen www.optagelse.dk senest 1. februar, året før kravet får virkning.</w:t>
      </w:r>
    </w:p>
    <w:p w14:paraId="01CA519C"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Afvikles en adgangsprøve virtuelt, skal institutionen sikre, at sikkerhedsforanstaltningerne i forbindelse med afholdelse af en sådan prøve svarer til, hvad der almindeligvis gælder for afvikling af prøven.</w:t>
      </w:r>
    </w:p>
    <w:p w14:paraId="49A9817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Eventuelt krav om deltagelse i en adgangsprøve fremgår af bilag 1.</w:t>
      </w:r>
    </w:p>
    <w:p w14:paraId="06D7DFF7"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Karakterkrav</w:t>
      </w:r>
    </w:p>
    <w:p w14:paraId="22B7C047" w14:textId="0ADDC687"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lastRenderedPageBreak/>
        <w:t xml:space="preserve">§ </w:t>
      </w:r>
      <w:ins w:id="44" w:author="Cecilie Rahbek Wassberg" w:date="2025-11-19T12:19:00Z">
        <w:r w:rsidR="00F24325">
          <w:rPr>
            <w:rFonts w:ascii="Questa-Regular" w:eastAsia="Times New Roman" w:hAnsi="Questa-Regular" w:cs="Times New Roman"/>
            <w:b/>
            <w:bCs/>
            <w:color w:val="212529"/>
            <w:sz w:val="23"/>
            <w:szCs w:val="23"/>
            <w:lang w:eastAsia="da-DK"/>
          </w:rPr>
          <w:t>8</w:t>
        </w:r>
      </w:ins>
      <w:del w:id="45" w:author="Cecilie Rahbek Wassberg" w:date="2025-11-19T12:19:00Z">
        <w:r w:rsidRPr="00CB243A" w:rsidDel="00F24325">
          <w:rPr>
            <w:rFonts w:ascii="Questa-Regular" w:eastAsia="Times New Roman" w:hAnsi="Questa-Regular" w:cs="Times New Roman"/>
            <w:b/>
            <w:bCs/>
            <w:color w:val="212529"/>
            <w:sz w:val="23"/>
            <w:szCs w:val="23"/>
            <w:lang w:eastAsia="da-DK"/>
          </w:rPr>
          <w:delText>7</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kan kræve, at ansøgeren har opnået mindst et bestemt gennemsnit i den adgangsgivende eksamen. Endvidere kan institutionen kræve, at ansøgeren har opnået mindst en bestemt karakter i udvalgte fag.</w:t>
      </w:r>
    </w:p>
    <w:p w14:paraId="7E582A7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Institutionen kan bestemme, at resultatet af en prøve sidestilles med opfyldelse af et fastsat karakterkrav. Institutionen tilrettelægger prøven, som skal dokumentere, at ansøgeren besidder de krævede kvalifikationer. Prøven kan kun omfatte ansøgere, der ikke opfylder karakterkravet.</w:t>
      </w:r>
    </w:p>
    <w:p w14:paraId="176162A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Fastsættelse af karakterkrav og efterfølgende ændringer skal meddeles Uddannelses- og Forskningsstyrelsen. Information om gældende karakterkrav og varslinger offentliggøres på optagelsesportalen www.optagelse.dk. Fastsættelse af karakterkrav og skærpelser skal varsles på optagelsesportalen, senest 1. februar året før fastsættelsen eller skærpelsen træder i kraft.</w:t>
      </w:r>
    </w:p>
    <w:p w14:paraId="0E11A73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Institutionen kan bestemme, at et fastsat karakterkrav kan opfyldes ved anden gennemført uddannelsesaktivitet på videregående niveau.</w:t>
      </w:r>
    </w:p>
    <w:p w14:paraId="56488B99"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Institutionen kan dispensere fra fastsatte karakterkrav, hvis der foreligger usædvanlige forhold.</w:t>
      </w:r>
    </w:p>
    <w:p w14:paraId="38204346"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Optagelse på andet grundlag</w:t>
      </w:r>
    </w:p>
    <w:p w14:paraId="48C1B456" w14:textId="7915E847"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46" w:author="Cecilie Rahbek Wassberg" w:date="2025-11-19T12:19:00Z">
        <w:r w:rsidR="00F24325">
          <w:rPr>
            <w:rFonts w:ascii="Questa-Regular" w:eastAsia="Times New Roman" w:hAnsi="Questa-Regular" w:cs="Times New Roman"/>
            <w:b/>
            <w:bCs/>
            <w:color w:val="212529"/>
            <w:sz w:val="23"/>
            <w:szCs w:val="23"/>
            <w:lang w:eastAsia="da-DK"/>
          </w:rPr>
          <w:t>9</w:t>
        </w:r>
      </w:ins>
      <w:del w:id="47" w:author="Cecilie Rahbek Wassberg" w:date="2025-11-19T12:19:00Z">
        <w:r w:rsidRPr="00CB243A" w:rsidDel="00F24325">
          <w:rPr>
            <w:rFonts w:ascii="Questa-Regular" w:eastAsia="Times New Roman" w:hAnsi="Questa-Regular" w:cs="Times New Roman"/>
            <w:b/>
            <w:bCs/>
            <w:color w:val="212529"/>
            <w:sz w:val="23"/>
            <w:szCs w:val="23"/>
            <w:lang w:eastAsia="da-DK"/>
          </w:rPr>
          <w:delText>8</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En ansøger kan søge om optagelse på baggrund af andre dokumenterede kvalifikationer end de fastsatte adgangskrav. Ansøgningen indgår i optagelsesprocessen på lige fod med de øvrige ansøgninger, hvis institutionen har vurderet, at ansøgeren har faglige kvalifikationer, der kan sidestilles med de fastsatte adgangskrav.</w:t>
      </w:r>
    </w:p>
    <w:p w14:paraId="4A303443"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Institutionen kan kræve, at ansøgeren inden studiestart har bestået supplerende fag for at dokumentere de nødvendige kvalifikationer.</w:t>
      </w:r>
    </w:p>
    <w:p w14:paraId="3651D33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Institutionens faglige vurderinger efter stk. 1 og 2 omfatter kun den ansøgte uddannelse ved den pågældende institution.</w:t>
      </w:r>
    </w:p>
    <w:p w14:paraId="7C1FEB5E"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Betinget optagelse</w:t>
      </w:r>
    </w:p>
    <w:p w14:paraId="6F957CEA" w14:textId="4D36D335"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48" w:author="Cecilie Rahbek Wassberg" w:date="2025-11-19T12:19:00Z">
        <w:r w:rsidR="00F24325">
          <w:rPr>
            <w:rFonts w:ascii="Questa-Regular" w:eastAsia="Times New Roman" w:hAnsi="Questa-Regular" w:cs="Times New Roman"/>
            <w:b/>
            <w:bCs/>
            <w:color w:val="212529"/>
            <w:sz w:val="23"/>
            <w:szCs w:val="23"/>
            <w:lang w:eastAsia="da-DK"/>
          </w:rPr>
          <w:t>10</w:t>
        </w:r>
      </w:ins>
      <w:del w:id="49" w:author="Cecilie Rahbek Wassberg" w:date="2025-11-19T12:19:00Z">
        <w:r w:rsidRPr="00CB243A" w:rsidDel="00F24325">
          <w:rPr>
            <w:rFonts w:ascii="Questa-Regular" w:eastAsia="Times New Roman" w:hAnsi="Questa-Regular" w:cs="Times New Roman"/>
            <w:b/>
            <w:bCs/>
            <w:color w:val="212529"/>
            <w:sz w:val="23"/>
            <w:szCs w:val="23"/>
            <w:lang w:eastAsia="da-DK"/>
          </w:rPr>
          <w:delText>9</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kan optage ansøgere, som ikke opfylder adgangskravene ved ansøgningsfristens udløb, jf. stk. 2 og 3.</w:t>
      </w:r>
    </w:p>
    <w:p w14:paraId="54E6224E" w14:textId="661F8EA5"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xml:space="preserve"> Ansøgeren skal opfylde adgangskravene inden studiestart eller umiddelbart derefter. Institutionen fastsætter en frist for, hvornår kravene </w:t>
      </w:r>
      <w:ins w:id="50" w:author="Charlotte Løchte" w:date="2025-11-26T14:35:00Z">
        <w:r w:rsidR="002766D7">
          <w:rPr>
            <w:rFonts w:ascii="Questa-Regular" w:eastAsia="Times New Roman" w:hAnsi="Questa-Regular" w:cs="Times New Roman"/>
            <w:color w:val="212529"/>
            <w:sz w:val="23"/>
            <w:szCs w:val="23"/>
            <w:lang w:eastAsia="da-DK"/>
          </w:rPr>
          <w:t>senest</w:t>
        </w:r>
      </w:ins>
      <w:ins w:id="51" w:author="Bente Olsen" w:date="2025-11-27T12:22:00Z">
        <w:r w:rsidR="000340D8">
          <w:rPr>
            <w:rFonts w:ascii="Questa-Regular" w:eastAsia="Times New Roman" w:hAnsi="Questa-Regular" w:cs="Times New Roman"/>
            <w:color w:val="212529"/>
            <w:sz w:val="23"/>
            <w:szCs w:val="23"/>
            <w:lang w:eastAsia="da-DK"/>
          </w:rPr>
          <w:t xml:space="preserve"> </w:t>
        </w:r>
      </w:ins>
      <w:r w:rsidRPr="00CB243A">
        <w:rPr>
          <w:rFonts w:ascii="Questa-Regular" w:eastAsia="Times New Roman" w:hAnsi="Questa-Regular" w:cs="Times New Roman"/>
          <w:color w:val="212529"/>
          <w:sz w:val="23"/>
          <w:szCs w:val="23"/>
          <w:lang w:eastAsia="da-DK"/>
        </w:rPr>
        <w:t>skal være opfyldt.</w:t>
      </w:r>
    </w:p>
    <w:p w14:paraId="1BBEE993" w14:textId="153BBF93" w:rsidR="00CB243A" w:rsidRDefault="00CB243A" w:rsidP="00CB243A">
      <w:pPr>
        <w:shd w:val="clear" w:color="auto" w:fill="F9F9FB"/>
        <w:spacing w:line="240" w:lineRule="auto"/>
        <w:ind w:firstLine="240"/>
        <w:rPr>
          <w:ins w:id="52" w:author="Cecilie Rahbek Wassberg" w:date="2025-11-18T12:08:00Z"/>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Ansøgers optagelseskvotient i kvote 1 skal også efter eventuel genberegning være lig med eller højere end årets grænsekvotient på den ansøgte bacheloruddannelse. Dog bortfalder betingelsen, hvis ansøgeren blev vurderet optagelsesberettiget i kvote 2.</w:t>
      </w:r>
    </w:p>
    <w:p w14:paraId="3031346F" w14:textId="6AB54B7B" w:rsidR="00496284" w:rsidRDefault="00496284" w:rsidP="00CB243A">
      <w:pPr>
        <w:shd w:val="clear" w:color="auto" w:fill="F9F9FB"/>
        <w:spacing w:line="240" w:lineRule="auto"/>
        <w:ind w:firstLine="240"/>
        <w:rPr>
          <w:ins w:id="53" w:author="Cecilie Rahbek Wassberg" w:date="2025-11-18T12:08:00Z"/>
          <w:rFonts w:ascii="Questa-Regular" w:eastAsia="Times New Roman" w:hAnsi="Questa-Regular" w:cs="Times New Roman"/>
          <w:color w:val="212529"/>
          <w:sz w:val="23"/>
          <w:szCs w:val="23"/>
          <w:lang w:eastAsia="da-DK"/>
        </w:rPr>
      </w:pPr>
    </w:p>
    <w:p w14:paraId="73D6CFBC" w14:textId="12EC5FA7" w:rsidR="00441AAA" w:rsidRDefault="00441AAA" w:rsidP="00CB243A">
      <w:pPr>
        <w:shd w:val="clear" w:color="auto" w:fill="F9F9FB"/>
        <w:spacing w:line="240" w:lineRule="auto"/>
        <w:ind w:firstLine="240"/>
        <w:rPr>
          <w:ins w:id="54" w:author="Cecilie Rahbek Wassberg" w:date="2025-11-18T12:37:00Z"/>
          <w:rFonts w:ascii="Questa-Regular" w:eastAsia="Times New Roman" w:hAnsi="Questa-Regular" w:cs="Times New Roman"/>
          <w:color w:val="212529"/>
          <w:sz w:val="23"/>
          <w:szCs w:val="23"/>
          <w:lang w:eastAsia="da-DK"/>
        </w:rPr>
      </w:pPr>
    </w:p>
    <w:p w14:paraId="111E42FE" w14:textId="50FCBC06" w:rsidR="00441AAA" w:rsidRPr="00103F53" w:rsidRDefault="00441AAA" w:rsidP="00103F53">
      <w:pPr>
        <w:shd w:val="clear" w:color="auto" w:fill="F9F9FB"/>
        <w:spacing w:line="240" w:lineRule="auto"/>
        <w:ind w:firstLine="240"/>
        <w:jc w:val="center"/>
        <w:rPr>
          <w:ins w:id="55" w:author="Cecilie Rahbek Wassberg" w:date="2025-11-18T12:08:00Z"/>
          <w:rFonts w:ascii="Questa-Regular" w:eastAsia="Times New Roman" w:hAnsi="Questa-Regular" w:cs="Times New Roman"/>
          <w:i/>
          <w:iCs/>
          <w:color w:val="212529"/>
          <w:sz w:val="23"/>
          <w:szCs w:val="23"/>
          <w:lang w:eastAsia="da-DK"/>
        </w:rPr>
      </w:pPr>
      <w:ins w:id="56" w:author="Cecilie Rahbek Wassberg" w:date="2025-11-18T12:37:00Z">
        <w:r w:rsidRPr="00103F53">
          <w:rPr>
            <w:rFonts w:ascii="Questa-Regular" w:eastAsia="Times New Roman" w:hAnsi="Questa-Regular" w:cs="Times New Roman"/>
            <w:i/>
            <w:iCs/>
            <w:color w:val="212529"/>
            <w:sz w:val="23"/>
            <w:szCs w:val="23"/>
            <w:lang w:eastAsia="da-DK"/>
          </w:rPr>
          <w:t>Rangering af ans</w:t>
        </w:r>
        <w:r w:rsidRPr="00103F53">
          <w:rPr>
            <w:rFonts w:ascii="Questa-Regular" w:eastAsia="Times New Roman" w:hAnsi="Questa-Regular" w:cs="Times New Roman" w:hint="eastAsia"/>
            <w:i/>
            <w:iCs/>
            <w:color w:val="212529"/>
            <w:sz w:val="23"/>
            <w:szCs w:val="23"/>
            <w:lang w:eastAsia="da-DK"/>
          </w:rPr>
          <w:t>ø</w:t>
        </w:r>
        <w:r w:rsidRPr="00103F53">
          <w:rPr>
            <w:rFonts w:ascii="Questa-Regular" w:eastAsia="Times New Roman" w:hAnsi="Questa-Regular" w:cs="Times New Roman"/>
            <w:i/>
            <w:iCs/>
            <w:color w:val="212529"/>
            <w:sz w:val="23"/>
            <w:szCs w:val="23"/>
            <w:lang w:eastAsia="da-DK"/>
          </w:rPr>
          <w:t>gere med gennemf</w:t>
        </w:r>
        <w:r w:rsidRPr="00103F53">
          <w:rPr>
            <w:rFonts w:ascii="Questa-Regular" w:eastAsia="Times New Roman" w:hAnsi="Questa-Regular" w:cs="Times New Roman" w:hint="eastAsia"/>
            <w:i/>
            <w:iCs/>
            <w:color w:val="212529"/>
            <w:sz w:val="23"/>
            <w:szCs w:val="23"/>
            <w:lang w:eastAsia="da-DK"/>
          </w:rPr>
          <w:t>ø</w:t>
        </w:r>
        <w:r w:rsidRPr="00103F53">
          <w:rPr>
            <w:rFonts w:ascii="Questa-Regular" w:eastAsia="Times New Roman" w:hAnsi="Questa-Regular" w:cs="Times New Roman"/>
            <w:i/>
            <w:iCs/>
            <w:color w:val="212529"/>
            <w:sz w:val="23"/>
            <w:szCs w:val="23"/>
            <w:lang w:eastAsia="da-DK"/>
          </w:rPr>
          <w:t>rt kandidatuddannelse</w:t>
        </w:r>
      </w:ins>
    </w:p>
    <w:p w14:paraId="46430CF0" w14:textId="597CEEEB" w:rsidR="00441AAA" w:rsidRDefault="00496284" w:rsidP="00441AAA">
      <w:pPr>
        <w:pStyle w:val="paragraf"/>
        <w:shd w:val="clear" w:color="auto" w:fill="F9F9FB"/>
        <w:spacing w:before="200" w:beforeAutospacing="0" w:after="0" w:afterAutospacing="0"/>
        <w:ind w:firstLine="240"/>
        <w:rPr>
          <w:ins w:id="57" w:author="Cecilie Rahbek Wassberg" w:date="2025-11-18T12:38:00Z"/>
        </w:rPr>
      </w:pPr>
      <w:ins w:id="58" w:author="Cecilie Rahbek Wassberg" w:date="2025-11-18T12:08:00Z">
        <w:r w:rsidRPr="00103F53">
          <w:rPr>
            <w:rFonts w:ascii="Questa-Regular" w:hAnsi="Questa-Regular" w:hint="eastAsia"/>
            <w:b/>
            <w:bCs/>
            <w:color w:val="212529"/>
            <w:sz w:val="23"/>
            <w:szCs w:val="23"/>
          </w:rPr>
          <w:t>§</w:t>
        </w:r>
        <w:r w:rsidRPr="00103F53">
          <w:rPr>
            <w:rFonts w:ascii="Questa-Regular" w:hAnsi="Questa-Regular"/>
            <w:b/>
            <w:bCs/>
            <w:color w:val="212529"/>
            <w:sz w:val="23"/>
            <w:szCs w:val="23"/>
          </w:rPr>
          <w:t xml:space="preserve"> </w:t>
        </w:r>
      </w:ins>
      <w:ins w:id="59" w:author="Cecilie Rahbek Wassberg" w:date="2025-11-19T12:20:00Z">
        <w:r w:rsidR="00F24325" w:rsidRPr="00103F53">
          <w:rPr>
            <w:rFonts w:ascii="Questa-Regular" w:hAnsi="Questa-Regular"/>
            <w:b/>
            <w:bCs/>
            <w:color w:val="212529"/>
            <w:sz w:val="23"/>
            <w:szCs w:val="23"/>
          </w:rPr>
          <w:t>11</w:t>
        </w:r>
      </w:ins>
      <w:ins w:id="60" w:author="Cecilie Rahbek Wassberg" w:date="2025-11-18T12:37:00Z">
        <w:r w:rsidR="00441AAA">
          <w:rPr>
            <w:rFonts w:ascii="Questa-Regular" w:hAnsi="Questa-Regular"/>
            <w:color w:val="212529"/>
            <w:sz w:val="23"/>
            <w:szCs w:val="23"/>
          </w:rPr>
          <w:t xml:space="preserve">. </w:t>
        </w:r>
      </w:ins>
      <w:ins w:id="61" w:author="Cecilie Rahbek Wassberg" w:date="2025-11-18T12:38:00Z">
        <w:r w:rsidR="00441AAA">
          <w:rPr>
            <w:rFonts w:ascii="Questa-Regular" w:hAnsi="Questa-Regular"/>
            <w:color w:val="212529"/>
            <w:sz w:val="23"/>
            <w:szCs w:val="23"/>
          </w:rPr>
          <w:t>Uddannelsesinstitutionen rangerer ansøgere, der er omfattet af § 3, stk. 1, efter objektive og faglige kriterier, der på forhånd er fastsat af institutionen. Rangeringen af ansøgerne indberettes til Den Koordinerede Tilmelding.</w:t>
        </w:r>
      </w:ins>
    </w:p>
    <w:p w14:paraId="155422C4" w14:textId="77777777" w:rsidR="00441AAA" w:rsidRDefault="00441AAA" w:rsidP="00441AAA">
      <w:pPr>
        <w:pStyle w:val="stk2"/>
        <w:shd w:val="clear" w:color="auto" w:fill="F9F9FB"/>
        <w:spacing w:before="0" w:beforeAutospacing="0" w:after="0" w:afterAutospacing="0"/>
        <w:ind w:firstLine="240"/>
        <w:rPr>
          <w:ins w:id="62" w:author="Cecilie Rahbek Wassberg" w:date="2025-11-18T12:38:00Z"/>
          <w:rFonts w:ascii="Questa-Regular" w:hAnsi="Questa-Regular"/>
          <w:color w:val="212529"/>
          <w:sz w:val="23"/>
          <w:szCs w:val="23"/>
        </w:rPr>
      </w:pPr>
      <w:ins w:id="63" w:author="Cecilie Rahbek Wassberg" w:date="2025-11-18T12:38:00Z">
        <w:r>
          <w:rPr>
            <w:rStyle w:val="stknr"/>
            <w:rFonts w:ascii="Questa-Regular" w:eastAsiaTheme="majorEastAsia" w:hAnsi="Questa-Regular"/>
            <w:i/>
            <w:iCs/>
            <w:color w:val="212529"/>
            <w:sz w:val="23"/>
            <w:szCs w:val="23"/>
          </w:rPr>
          <w:t>Stk. 2.</w:t>
        </w:r>
        <w:r>
          <w:rPr>
            <w:rFonts w:ascii="Questa-Regular" w:hAnsi="Questa-Regular"/>
            <w:color w:val="212529"/>
            <w:sz w:val="23"/>
            <w:szCs w:val="23"/>
          </w:rPr>
          <w:t> Ansøgere, der har fået dispensation, jf. § 3, stk. 2, indgår i den ordinære optagelsesproces på lige fod med øvrige ansøgere til uddannelsen.</w:t>
        </w:r>
      </w:ins>
    </w:p>
    <w:p w14:paraId="57C668EE" w14:textId="77777777" w:rsidR="00441AAA" w:rsidRDefault="00441AAA" w:rsidP="00441AAA">
      <w:pPr>
        <w:pStyle w:val="stk2"/>
        <w:shd w:val="clear" w:color="auto" w:fill="F9F9FB"/>
        <w:spacing w:before="0" w:beforeAutospacing="0" w:after="0" w:afterAutospacing="0"/>
        <w:ind w:firstLine="240"/>
        <w:rPr>
          <w:ins w:id="64" w:author="Cecilie Rahbek Wassberg" w:date="2025-11-18T12:38:00Z"/>
          <w:rFonts w:ascii="Questa-Regular" w:hAnsi="Questa-Regular"/>
          <w:color w:val="212529"/>
          <w:sz w:val="23"/>
          <w:szCs w:val="23"/>
        </w:rPr>
      </w:pPr>
      <w:ins w:id="65" w:author="Cecilie Rahbek Wassberg" w:date="2025-11-18T12:38:00Z">
        <w:r>
          <w:rPr>
            <w:rStyle w:val="stknr"/>
            <w:rFonts w:ascii="Questa-Regular" w:eastAsiaTheme="majorEastAsia" w:hAnsi="Questa-Regular"/>
            <w:i/>
            <w:iCs/>
            <w:color w:val="212529"/>
            <w:sz w:val="23"/>
            <w:szCs w:val="23"/>
          </w:rPr>
          <w:t>Stk. 3.</w:t>
        </w:r>
        <w:r>
          <w:rPr>
            <w:rFonts w:ascii="Questa-Regular" w:hAnsi="Questa-Regular"/>
            <w:color w:val="212529"/>
            <w:sz w:val="23"/>
            <w:szCs w:val="23"/>
          </w:rPr>
          <w:t> Kriterier fastsat i henhold til stk. 1, skal offentliggøres på institutionens hjemmeside.</w:t>
        </w:r>
      </w:ins>
    </w:p>
    <w:p w14:paraId="4B307475" w14:textId="71B46759" w:rsidR="00496284" w:rsidRPr="00CB243A" w:rsidRDefault="00496284"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p>
    <w:p w14:paraId="06135AB6"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Kvoter</w:t>
      </w:r>
    </w:p>
    <w:p w14:paraId="2F8BB556" w14:textId="2F09125A"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lastRenderedPageBreak/>
        <w:t xml:space="preserve">§ </w:t>
      </w:r>
      <w:ins w:id="66" w:author="Cecilie Rahbek Wassberg" w:date="2025-11-19T12:20:00Z">
        <w:r w:rsidR="00F24325">
          <w:rPr>
            <w:rFonts w:ascii="Questa-Regular" w:eastAsia="Times New Roman" w:hAnsi="Questa-Regular" w:cs="Times New Roman"/>
            <w:b/>
            <w:bCs/>
            <w:color w:val="212529"/>
            <w:sz w:val="23"/>
            <w:szCs w:val="23"/>
            <w:lang w:eastAsia="da-DK"/>
          </w:rPr>
          <w:t>12</w:t>
        </w:r>
      </w:ins>
      <w:del w:id="67" w:author="Cecilie Rahbek Wassberg" w:date="2025-11-19T12:20:00Z">
        <w:r w:rsidRPr="00CB243A" w:rsidDel="00F24325">
          <w:rPr>
            <w:rFonts w:ascii="Questa-Regular" w:eastAsia="Times New Roman" w:hAnsi="Questa-Regular" w:cs="Times New Roman"/>
            <w:b/>
            <w:bCs/>
            <w:color w:val="212529"/>
            <w:sz w:val="23"/>
            <w:szCs w:val="23"/>
            <w:lang w:eastAsia="da-DK"/>
          </w:rPr>
          <w:delText>10</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Hvis der er flere kvalificerede ansøgere end studiepladser på uddannelsen, opdeles pladserne i kvote 1 og kvote 2. Overskydende pladser fra den enkelte kvote overføres til den anden kvote.</w:t>
      </w:r>
    </w:p>
    <w:p w14:paraId="1DB86715"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Uddannelses- og Forskningsstyrelsen fastsætter kvoternes størrelse efter indstilling fra institutionen.</w:t>
      </w:r>
    </w:p>
    <w:p w14:paraId="46574501"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Styrelsen kan godkende, at institutionen anvender et andet optagelsessystem.</w:t>
      </w:r>
    </w:p>
    <w:p w14:paraId="1CFF0FEE"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Oplysninger om kvotefordelingen eller det anvendte optagelsessystem skal fremgå af institutionens hjemmeside.</w:t>
      </w:r>
    </w:p>
    <w:p w14:paraId="0012EBC4"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Ansøgningsprocedure - sommeroptag</w:t>
      </w:r>
    </w:p>
    <w:p w14:paraId="70EB6A8F" w14:textId="674AC2B2"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68" w:author="Cecilie Rahbek Wassberg" w:date="2025-11-19T12:20:00Z">
        <w:r w:rsidR="00F24325">
          <w:rPr>
            <w:rFonts w:ascii="Questa-Regular" w:eastAsia="Times New Roman" w:hAnsi="Questa-Regular" w:cs="Times New Roman"/>
            <w:b/>
            <w:bCs/>
            <w:color w:val="212529"/>
            <w:sz w:val="23"/>
            <w:szCs w:val="23"/>
            <w:lang w:eastAsia="da-DK"/>
          </w:rPr>
          <w:t>13</w:t>
        </w:r>
      </w:ins>
      <w:del w:id="69" w:author="Cecilie Rahbek Wassberg" w:date="2025-11-19T12:20:00Z">
        <w:r w:rsidRPr="00CB243A" w:rsidDel="00F24325">
          <w:rPr>
            <w:rFonts w:ascii="Questa-Regular" w:eastAsia="Times New Roman" w:hAnsi="Questa-Regular" w:cs="Times New Roman"/>
            <w:b/>
            <w:bCs/>
            <w:color w:val="212529"/>
            <w:sz w:val="23"/>
            <w:szCs w:val="23"/>
            <w:lang w:eastAsia="da-DK"/>
          </w:rPr>
          <w:delText>11</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Ansøgning om optagelse i kvote 1 og 2 indgives digitalt via optagelsesportalen www.optagelse.dk, medmindre institutionen har accepteret, at ansøgningen kan indgives på en anden måde, jf. bekendtgørelse om digital kommunikation ved ansøgning om optagelse på videregående uddannelse.</w:t>
      </w:r>
    </w:p>
    <w:p w14:paraId="1263DE2C"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Der kan ansøges om optagelse på op til otte uddannelser i prioriteret rækkefølge.</w:t>
      </w:r>
    </w:p>
    <w:p w14:paraId="1C4F0698" w14:textId="27FFC1C7" w:rsidR="00CB243A" w:rsidRPr="00CB243A" w:rsidDel="00496284" w:rsidRDefault="00CB243A" w:rsidP="00CB243A">
      <w:pPr>
        <w:shd w:val="clear" w:color="auto" w:fill="F9F9FB"/>
        <w:spacing w:line="240" w:lineRule="auto"/>
        <w:ind w:firstLine="240"/>
        <w:rPr>
          <w:del w:id="70" w:author="Cecilie Rahbek Wassberg" w:date="2025-11-18T12:09:00Z"/>
          <w:rFonts w:ascii="Questa-Regular" w:eastAsia="Times New Roman" w:hAnsi="Questa-Regular" w:cs="Times New Roman"/>
          <w:color w:val="212529"/>
          <w:sz w:val="23"/>
          <w:szCs w:val="23"/>
          <w:lang w:eastAsia="da-DK"/>
        </w:rPr>
      </w:pPr>
      <w:del w:id="71" w:author="Cecilie Rahbek Wassberg" w:date="2025-11-18T12:09:00Z">
        <w:r w:rsidRPr="00CB243A" w:rsidDel="00496284">
          <w:rPr>
            <w:rFonts w:ascii="Questa-Regular" w:eastAsia="Times New Roman" w:hAnsi="Questa-Regular" w:cs="Times New Roman"/>
            <w:i/>
            <w:iCs/>
            <w:color w:val="212529"/>
            <w:sz w:val="23"/>
            <w:szCs w:val="23"/>
            <w:lang w:eastAsia="da-DK"/>
          </w:rPr>
          <w:delText>Stk. 3.</w:delText>
        </w:r>
        <w:r w:rsidRPr="00CB243A" w:rsidDel="00496284">
          <w:rPr>
            <w:rFonts w:ascii="Questa-Regular" w:eastAsia="Times New Roman" w:hAnsi="Questa-Regular" w:cs="Times New Roman"/>
            <w:color w:val="212529"/>
            <w:sz w:val="23"/>
            <w:szCs w:val="23"/>
            <w:lang w:eastAsia="da-DK"/>
          </w:rPr>
          <w:delText> Hvis ansøgeren ikke har modtaget den relevante dokumentation inden ansøgningsfristens udløb, kan dokumentationen indsendes efterfølgende. Institutionen fastsætter betingelserne, herunder fristen, for eftersendelse af dokumentation. Oplysningerne skal fremgå af institutionens hjemmeside.</w:delText>
        </w:r>
      </w:del>
    </w:p>
    <w:p w14:paraId="1EBCA912" w14:textId="60C4B597"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72" w:author="Cecilie Rahbek Wassberg" w:date="2025-11-19T12:20:00Z">
        <w:r w:rsidR="00F24325">
          <w:rPr>
            <w:rFonts w:ascii="Questa-Regular" w:eastAsia="Times New Roman" w:hAnsi="Questa-Regular" w:cs="Times New Roman"/>
            <w:b/>
            <w:bCs/>
            <w:color w:val="212529"/>
            <w:sz w:val="23"/>
            <w:szCs w:val="23"/>
            <w:lang w:eastAsia="da-DK"/>
          </w:rPr>
          <w:t>14</w:t>
        </w:r>
      </w:ins>
      <w:del w:id="73" w:author="Cecilie Rahbek Wassberg" w:date="2025-11-19T12:20:00Z">
        <w:r w:rsidRPr="00CB243A" w:rsidDel="00F24325">
          <w:rPr>
            <w:rFonts w:ascii="Questa-Regular" w:eastAsia="Times New Roman" w:hAnsi="Questa-Regular" w:cs="Times New Roman"/>
            <w:b/>
            <w:bCs/>
            <w:color w:val="212529"/>
            <w:sz w:val="23"/>
            <w:szCs w:val="23"/>
            <w:lang w:eastAsia="da-DK"/>
          </w:rPr>
          <w:delText>12</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Fristen for at ansøge om optagelse er den 15. marts kl. 12.00 for</w:t>
      </w:r>
    </w:p>
    <w:p w14:paraId="46AEE5B0"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ansøgninger i kvote 2,</w:t>
      </w:r>
    </w:p>
    <w:p w14:paraId="3EAE7C16"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ansøgere, der skal deltage i en adgangs- eller optagelsesprøve. Institutionen kan beslutte at tilrettelægge yderligere en ansøgningsrunde med ansøgningsfrist den 5. juli kl. 12.00,</w:t>
      </w:r>
    </w:p>
    <w:p w14:paraId="46DB2817" w14:textId="0CFF33E1"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3) ansøgninger, der omfatter en ansøgning om dispensation fra § </w:t>
      </w:r>
      <w:ins w:id="74" w:author="Charlotte Løchte" w:date="2025-11-26T14:38:00Z">
        <w:r w:rsidR="002766D7">
          <w:rPr>
            <w:rFonts w:ascii="Questa-Regular" w:eastAsia="Times New Roman" w:hAnsi="Questa-Regular" w:cs="Times New Roman"/>
            <w:color w:val="212529"/>
            <w:sz w:val="23"/>
            <w:szCs w:val="23"/>
            <w:lang w:eastAsia="da-DK"/>
          </w:rPr>
          <w:t>3</w:t>
        </w:r>
      </w:ins>
      <w:del w:id="75" w:author="Charlotte Løchte" w:date="2025-11-26T14:38:00Z">
        <w:r w:rsidRPr="00CB243A" w:rsidDel="002766D7">
          <w:rPr>
            <w:rFonts w:ascii="Questa-Regular" w:eastAsia="Times New Roman" w:hAnsi="Questa-Regular" w:cs="Times New Roman"/>
            <w:color w:val="212529"/>
            <w:sz w:val="23"/>
            <w:szCs w:val="23"/>
            <w:lang w:eastAsia="da-DK"/>
          </w:rPr>
          <w:delText>2</w:delText>
        </w:r>
      </w:del>
      <w:r w:rsidRPr="00CB243A">
        <w:rPr>
          <w:rFonts w:ascii="Questa-Regular" w:eastAsia="Times New Roman" w:hAnsi="Questa-Regular" w:cs="Times New Roman"/>
          <w:color w:val="212529"/>
          <w:sz w:val="23"/>
          <w:szCs w:val="23"/>
          <w:lang w:eastAsia="da-DK"/>
        </w:rPr>
        <w:t>, stk. 1,</w:t>
      </w:r>
    </w:p>
    <w:p w14:paraId="609DDADD" w14:textId="357608C5"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4) ansøgere med udenlandske adgangsgivende eksaminer, jf. § </w:t>
      </w:r>
      <w:ins w:id="76" w:author="Charlotte Løchte" w:date="2025-11-26T14:38:00Z">
        <w:r w:rsidR="002766D7">
          <w:rPr>
            <w:rFonts w:ascii="Questa-Regular" w:eastAsia="Times New Roman" w:hAnsi="Questa-Regular" w:cs="Times New Roman"/>
            <w:color w:val="212529"/>
            <w:sz w:val="23"/>
            <w:szCs w:val="23"/>
            <w:lang w:eastAsia="da-DK"/>
          </w:rPr>
          <w:t>5</w:t>
        </w:r>
      </w:ins>
      <w:del w:id="77" w:author="Charlotte Løchte" w:date="2025-11-26T14:38:00Z">
        <w:r w:rsidRPr="00CB243A" w:rsidDel="002766D7">
          <w:rPr>
            <w:rFonts w:ascii="Questa-Regular" w:eastAsia="Times New Roman" w:hAnsi="Questa-Regular" w:cs="Times New Roman"/>
            <w:color w:val="212529"/>
            <w:sz w:val="23"/>
            <w:szCs w:val="23"/>
            <w:lang w:eastAsia="da-DK"/>
          </w:rPr>
          <w:delText>4</w:delText>
        </w:r>
      </w:del>
      <w:r w:rsidRPr="00CB243A">
        <w:rPr>
          <w:rFonts w:ascii="Questa-Regular" w:eastAsia="Times New Roman" w:hAnsi="Questa-Regular" w:cs="Times New Roman"/>
          <w:color w:val="212529"/>
          <w:sz w:val="23"/>
          <w:szCs w:val="23"/>
          <w:lang w:eastAsia="da-DK"/>
        </w:rPr>
        <w:t>, stk. 1, nr. 8 og 9,</w:t>
      </w:r>
    </w:p>
    <w:p w14:paraId="22E22854" w14:textId="0C3B32BB"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5) ansøgninger på andet grundlag, jf. § </w:t>
      </w:r>
      <w:ins w:id="78" w:author="Charlotte Løchte" w:date="2025-11-26T14:39:00Z">
        <w:r w:rsidR="002766D7">
          <w:rPr>
            <w:rFonts w:ascii="Questa-Regular" w:eastAsia="Times New Roman" w:hAnsi="Questa-Regular" w:cs="Times New Roman"/>
            <w:color w:val="212529"/>
            <w:sz w:val="23"/>
            <w:szCs w:val="23"/>
            <w:lang w:eastAsia="da-DK"/>
          </w:rPr>
          <w:t>9</w:t>
        </w:r>
      </w:ins>
      <w:del w:id="79" w:author="Charlotte Løchte" w:date="2025-11-26T14:39:00Z">
        <w:r w:rsidRPr="00CB243A" w:rsidDel="002766D7">
          <w:rPr>
            <w:rFonts w:ascii="Questa-Regular" w:eastAsia="Times New Roman" w:hAnsi="Questa-Regular" w:cs="Times New Roman"/>
            <w:color w:val="212529"/>
            <w:sz w:val="23"/>
            <w:szCs w:val="23"/>
            <w:lang w:eastAsia="da-DK"/>
          </w:rPr>
          <w:delText>8</w:delText>
        </w:r>
      </w:del>
      <w:r w:rsidRPr="00CB243A">
        <w:rPr>
          <w:rFonts w:ascii="Questa-Regular" w:eastAsia="Times New Roman" w:hAnsi="Questa-Regular" w:cs="Times New Roman"/>
          <w:color w:val="212529"/>
          <w:sz w:val="23"/>
          <w:szCs w:val="23"/>
          <w:lang w:eastAsia="da-DK"/>
        </w:rPr>
        <w:t>,</w:t>
      </w:r>
    </w:p>
    <w:p w14:paraId="5931E266" w14:textId="5615D625"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6) ansøgninger, der omfatter en ansøgning om dispensation efter § </w:t>
      </w:r>
      <w:ins w:id="80" w:author="Charlotte Løchte" w:date="2025-11-26T14:39:00Z">
        <w:r w:rsidR="002766D7">
          <w:rPr>
            <w:rFonts w:ascii="Questa-Regular" w:eastAsia="Times New Roman" w:hAnsi="Questa-Regular" w:cs="Times New Roman"/>
            <w:color w:val="212529"/>
            <w:sz w:val="23"/>
            <w:szCs w:val="23"/>
            <w:lang w:eastAsia="da-DK"/>
          </w:rPr>
          <w:t>6</w:t>
        </w:r>
      </w:ins>
      <w:del w:id="81" w:author="Charlotte Løchte" w:date="2025-11-26T14:39:00Z">
        <w:r w:rsidRPr="00CB243A" w:rsidDel="002766D7">
          <w:rPr>
            <w:rFonts w:ascii="Questa-Regular" w:eastAsia="Times New Roman" w:hAnsi="Questa-Regular" w:cs="Times New Roman"/>
            <w:color w:val="212529"/>
            <w:sz w:val="23"/>
            <w:szCs w:val="23"/>
            <w:lang w:eastAsia="da-DK"/>
          </w:rPr>
          <w:delText>1</w:delText>
        </w:r>
      </w:del>
      <w:r w:rsidRPr="00CB243A">
        <w:rPr>
          <w:rFonts w:ascii="Questa-Regular" w:eastAsia="Times New Roman" w:hAnsi="Questa-Regular" w:cs="Times New Roman"/>
          <w:color w:val="212529"/>
          <w:sz w:val="23"/>
          <w:szCs w:val="23"/>
          <w:lang w:eastAsia="da-DK"/>
        </w:rPr>
        <w:t>4, stk. 6,</w:t>
      </w:r>
    </w:p>
    <w:p w14:paraId="69C7529F" w14:textId="1EC53BB6"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7) ansøgere, der søger om optagelse efter den grønlandske særordning, jf. § 2</w:t>
      </w:r>
      <w:ins w:id="82" w:author="Charlotte Løchte" w:date="2025-11-26T14:40:00Z">
        <w:r w:rsidR="002766D7">
          <w:rPr>
            <w:rFonts w:ascii="Questa-Regular" w:eastAsia="Times New Roman" w:hAnsi="Questa-Regular" w:cs="Times New Roman"/>
            <w:color w:val="212529"/>
            <w:sz w:val="23"/>
            <w:szCs w:val="23"/>
            <w:lang w:eastAsia="da-DK"/>
          </w:rPr>
          <w:t>2</w:t>
        </w:r>
      </w:ins>
      <w:del w:id="83" w:author="Charlotte Løchte" w:date="2025-11-26T14:40:00Z">
        <w:r w:rsidRPr="00CB243A" w:rsidDel="002766D7">
          <w:rPr>
            <w:rFonts w:ascii="Questa-Regular" w:eastAsia="Times New Roman" w:hAnsi="Questa-Regular" w:cs="Times New Roman"/>
            <w:color w:val="212529"/>
            <w:sz w:val="23"/>
            <w:szCs w:val="23"/>
            <w:lang w:eastAsia="da-DK"/>
          </w:rPr>
          <w:delText>0</w:delText>
        </w:r>
      </w:del>
      <w:r w:rsidRPr="00CB243A">
        <w:rPr>
          <w:rFonts w:ascii="Questa-Regular" w:eastAsia="Times New Roman" w:hAnsi="Questa-Regular" w:cs="Times New Roman"/>
          <w:color w:val="212529"/>
          <w:sz w:val="23"/>
          <w:szCs w:val="23"/>
          <w:lang w:eastAsia="da-DK"/>
        </w:rPr>
        <w:t>, og</w:t>
      </w:r>
    </w:p>
    <w:p w14:paraId="1EB9895C" w14:textId="320C40C3"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 xml:space="preserve">8) ansøgninger om genoptagelse, jf. § </w:t>
      </w:r>
      <w:ins w:id="84" w:author="Charlotte Løchte" w:date="2025-11-26T14:40:00Z">
        <w:r w:rsidR="002766D7">
          <w:rPr>
            <w:rFonts w:ascii="Questa-Regular" w:eastAsia="Times New Roman" w:hAnsi="Questa-Regular" w:cs="Times New Roman"/>
            <w:color w:val="212529"/>
            <w:sz w:val="23"/>
            <w:szCs w:val="23"/>
            <w:lang w:eastAsia="da-DK"/>
          </w:rPr>
          <w:t>40</w:t>
        </w:r>
      </w:ins>
      <w:del w:id="85" w:author="Charlotte Løchte" w:date="2025-11-26T14:40:00Z">
        <w:r w:rsidRPr="00CB243A" w:rsidDel="002766D7">
          <w:rPr>
            <w:rFonts w:ascii="Questa-Regular" w:eastAsia="Times New Roman" w:hAnsi="Questa-Regular" w:cs="Times New Roman"/>
            <w:color w:val="212529"/>
            <w:sz w:val="23"/>
            <w:szCs w:val="23"/>
            <w:lang w:eastAsia="da-DK"/>
          </w:rPr>
          <w:delText>38</w:delText>
        </w:r>
      </w:del>
      <w:r w:rsidRPr="00CB243A">
        <w:rPr>
          <w:rFonts w:ascii="Questa-Regular" w:eastAsia="Times New Roman" w:hAnsi="Questa-Regular" w:cs="Times New Roman"/>
          <w:color w:val="212529"/>
          <w:sz w:val="23"/>
          <w:szCs w:val="23"/>
          <w:lang w:eastAsia="da-DK"/>
        </w:rPr>
        <w:t>.</w:t>
      </w:r>
    </w:p>
    <w:p w14:paraId="4ED761F7"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Fristen for at ansøge om optagelse er den 5. juli kl. 12.00 for</w:t>
      </w:r>
    </w:p>
    <w:p w14:paraId="37D62EE0"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ansøgninger i kvote 1, og</w:t>
      </w:r>
    </w:p>
    <w:p w14:paraId="2ED121AA"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ansøgere, der skal deltage i en adgangs- eller optagelsesprøve, hvis institutionen har besluttet at tilrettelægge yderligere en ansøgningsrunde, jf. stk. 1, nr. 2.</w:t>
      </w:r>
    </w:p>
    <w:p w14:paraId="28054BE1"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En ansøgning bliver vurderet i både kvote 1 og kvote 2, hvis ansøgningen indgives senest den 15. marts kl. 12.00.</w:t>
      </w:r>
    </w:p>
    <w:p w14:paraId="6E3CB76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Ansøgeren kan ændre i prioriteringen af de søgte uddannelser indtil den 5. juli kl. 12.00.</w:t>
      </w:r>
    </w:p>
    <w:p w14:paraId="2A54BAE5"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Institutionen kan dispensere fra tidsfristerne i stk. 1 og 4, hvis der foreligger usædvanlige forhold.</w:t>
      </w:r>
    </w:p>
    <w:p w14:paraId="0F9299F8"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Ansøgningsprocedure - vinteroptag</w:t>
      </w:r>
    </w:p>
    <w:p w14:paraId="06296A1B" w14:textId="7F7E10AE"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86" w:author="Cecilie Rahbek Wassberg" w:date="2025-11-19T12:20:00Z">
        <w:r w:rsidR="00F24325">
          <w:rPr>
            <w:rFonts w:ascii="Questa-Regular" w:eastAsia="Times New Roman" w:hAnsi="Questa-Regular" w:cs="Times New Roman"/>
            <w:b/>
            <w:bCs/>
            <w:color w:val="212529"/>
            <w:sz w:val="23"/>
            <w:szCs w:val="23"/>
            <w:lang w:eastAsia="da-DK"/>
          </w:rPr>
          <w:t>15</w:t>
        </w:r>
      </w:ins>
      <w:del w:id="87" w:author="Cecilie Rahbek Wassberg" w:date="2025-11-19T12:20:00Z">
        <w:r w:rsidRPr="00CB243A" w:rsidDel="00F24325">
          <w:rPr>
            <w:rFonts w:ascii="Questa-Regular" w:eastAsia="Times New Roman" w:hAnsi="Questa-Regular" w:cs="Times New Roman"/>
            <w:b/>
            <w:bCs/>
            <w:color w:val="212529"/>
            <w:sz w:val="23"/>
            <w:szCs w:val="23"/>
            <w:lang w:eastAsia="da-DK"/>
          </w:rPr>
          <w:delText>13</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kan beslutte at optage studerende om vinteren med henblik på studiestart i forårssemesteret. Omfanget af udbudte bacheloruddannelser fastsættes af institutionen. Optagelsesprocessen, herunder ansøgningsfrist, fastsættes af institutionen og offentliggøres på institutionens hjemmeside.</w:t>
      </w:r>
    </w:p>
    <w:p w14:paraId="7DD84B5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Når ansøgningsprocessen er tilendebragt, og tilbud om studieplads eller afslag på optagelse er udsendt, skal institutionen oplyse om eventuelle ledige studiepladser på sin hjemmeside.</w:t>
      </w:r>
    </w:p>
    <w:p w14:paraId="6DCE8DDC"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lastRenderedPageBreak/>
        <w:t>Stk. 3.</w:t>
      </w:r>
      <w:r w:rsidRPr="00CB243A">
        <w:rPr>
          <w:rFonts w:ascii="Questa-Regular" w:eastAsia="Times New Roman" w:hAnsi="Questa-Regular" w:cs="Times New Roman"/>
          <w:color w:val="212529"/>
          <w:sz w:val="23"/>
          <w:szCs w:val="23"/>
          <w:lang w:eastAsia="da-DK"/>
        </w:rPr>
        <w:t> Ophør af vinteroptag på en uddannelse skal varsles senest 1. februar, året før det sidste vinteroptag gennemføres.</w:t>
      </w:r>
    </w:p>
    <w:p w14:paraId="2825218A"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Ingen af bekendtgørelsens bestemmelser, der vedrører Den Koordinerede Tilmelding, finder anvendelse for vinteroptag.</w:t>
      </w:r>
    </w:p>
    <w:p w14:paraId="33848546"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Kvote 1</w:t>
      </w:r>
    </w:p>
    <w:p w14:paraId="7DF9959C" w14:textId="5EAC451E"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88" w:author="Cecilie Rahbek Wassberg" w:date="2025-11-19T12:20:00Z">
        <w:r w:rsidR="00F24325">
          <w:rPr>
            <w:rFonts w:ascii="Questa-Regular" w:eastAsia="Times New Roman" w:hAnsi="Questa-Regular" w:cs="Times New Roman"/>
            <w:b/>
            <w:bCs/>
            <w:color w:val="212529"/>
            <w:sz w:val="23"/>
            <w:szCs w:val="23"/>
            <w:lang w:eastAsia="da-DK"/>
          </w:rPr>
          <w:t>16</w:t>
        </w:r>
      </w:ins>
      <w:del w:id="89" w:author="Cecilie Rahbek Wassberg" w:date="2025-11-19T12:20:00Z">
        <w:r w:rsidRPr="00CB243A" w:rsidDel="00F24325">
          <w:rPr>
            <w:rFonts w:ascii="Questa-Regular" w:eastAsia="Times New Roman" w:hAnsi="Questa-Regular" w:cs="Times New Roman"/>
            <w:b/>
            <w:bCs/>
            <w:color w:val="212529"/>
            <w:sz w:val="23"/>
            <w:szCs w:val="23"/>
            <w:lang w:eastAsia="da-DK"/>
          </w:rPr>
          <w:delText>14</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Studiepladserne i kvote 1 tildeles efter faldende optagelseskvotient.</w:t>
      </w:r>
    </w:p>
    <w:p w14:paraId="6AED70F0"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Optagelseskvotienten er</w:t>
      </w:r>
    </w:p>
    <w:p w14:paraId="32129D5A"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eksamensgennemsnittet ifølge beviset for den adgangsgivende eksamen, jf. dog stk. 3, eller</w:t>
      </w:r>
    </w:p>
    <w:p w14:paraId="0F2B4A68" w14:textId="3CAB1863"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eksamensgennemsnittet</w:t>
      </w:r>
      <w:del w:id="90" w:author="Cecilie Rahbek Wassberg" w:date="2025-11-18T12:10:00Z">
        <w:r w:rsidRPr="00CB243A" w:rsidDel="00496284">
          <w:rPr>
            <w:rFonts w:ascii="Questa-Regular" w:eastAsia="Times New Roman" w:hAnsi="Questa-Regular" w:cs="Times New Roman"/>
            <w:color w:val="212529"/>
            <w:sz w:val="23"/>
            <w:szCs w:val="23"/>
            <w:lang w:eastAsia="da-DK"/>
          </w:rPr>
          <w:delText xml:space="preserve"> ifølge beviset</w:delText>
        </w:r>
      </w:del>
      <w:r w:rsidRPr="00CB243A">
        <w:rPr>
          <w:rFonts w:ascii="Questa-Regular" w:eastAsia="Times New Roman" w:hAnsi="Questa-Regular" w:cs="Times New Roman"/>
          <w:color w:val="212529"/>
          <w:sz w:val="23"/>
          <w:szCs w:val="23"/>
          <w:lang w:eastAsia="da-DK"/>
        </w:rPr>
        <w:t>, omregnet til 7-trins-skalaen, for en eksamen</w:t>
      </w:r>
      <w:ins w:id="91" w:author="Charlotte Løchte" w:date="2025-11-26T14:43:00Z">
        <w:r w:rsidR="00EF4A92">
          <w:rPr>
            <w:rFonts w:ascii="Questa-Regular" w:eastAsia="Times New Roman" w:hAnsi="Questa-Regular" w:cs="Times New Roman"/>
            <w:color w:val="212529"/>
            <w:sz w:val="23"/>
            <w:szCs w:val="23"/>
            <w:lang w:eastAsia="da-DK"/>
          </w:rPr>
          <w:t xml:space="preserve"> fra en </w:t>
        </w:r>
      </w:ins>
      <w:del w:id="92" w:author="Charlotte Løchte" w:date="2025-11-26T14:43:00Z">
        <w:r w:rsidRPr="00CB243A" w:rsidDel="00EF4A92">
          <w:rPr>
            <w:rFonts w:ascii="Questa-Regular" w:eastAsia="Times New Roman" w:hAnsi="Questa-Regular" w:cs="Times New Roman"/>
            <w:color w:val="212529"/>
            <w:sz w:val="23"/>
            <w:szCs w:val="23"/>
            <w:lang w:eastAsia="da-DK"/>
          </w:rPr>
          <w:delText xml:space="preserve">, som er gennemført i en </w:delText>
        </w:r>
      </w:del>
      <w:r w:rsidRPr="00CB243A">
        <w:rPr>
          <w:rFonts w:ascii="Questa-Regular" w:eastAsia="Times New Roman" w:hAnsi="Questa-Regular" w:cs="Times New Roman"/>
          <w:color w:val="212529"/>
          <w:sz w:val="23"/>
          <w:szCs w:val="23"/>
          <w:lang w:eastAsia="da-DK"/>
        </w:rPr>
        <w:t>EU-medlemsstat eller en EØS-stat</w:t>
      </w:r>
      <w:ins w:id="93" w:author="Cecilie Rahbek Wassberg" w:date="2025-11-18T12:10:00Z">
        <w:r w:rsidR="00496284">
          <w:rPr>
            <w:rFonts w:ascii="Questa-Regular" w:eastAsia="Times New Roman" w:hAnsi="Questa-Regular" w:cs="Times New Roman"/>
            <w:color w:val="212529"/>
            <w:sz w:val="23"/>
            <w:szCs w:val="23"/>
            <w:lang w:eastAsia="da-DK"/>
          </w:rPr>
          <w:t>.</w:t>
        </w:r>
      </w:ins>
      <w:del w:id="94" w:author="Cecilie Rahbek Wassberg" w:date="2025-11-18T12:10:00Z">
        <w:r w:rsidRPr="00CB243A" w:rsidDel="00496284">
          <w:rPr>
            <w:rFonts w:ascii="Questa-Regular" w:eastAsia="Times New Roman" w:hAnsi="Questa-Regular" w:cs="Times New Roman"/>
            <w:color w:val="212529"/>
            <w:sz w:val="23"/>
            <w:szCs w:val="23"/>
            <w:lang w:eastAsia="da-DK"/>
          </w:rPr>
          <w:delText>, jf. dog stk. 4.</w:delText>
        </w:r>
      </w:del>
    </w:p>
    <w:p w14:paraId="0AD240EA"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Ansøgers optagelseskvotient kan dog være nedjusteret som følge af genberegning, jf. Børne- og Undervisningsministeriets regler.</w:t>
      </w:r>
    </w:p>
    <w:p w14:paraId="3F110F4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Hvis ansøger har gennemført flere adgangsgivende eksaminer, anvendes eksamensgennemsnittet i den først gennemførte eksamen.</w:t>
      </w:r>
    </w:p>
    <w:p w14:paraId="0C83C819"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Den laveste optagelseskvotient, der udløser et tilbud om en studieplads, kaldes grænsekvotienten. Hvis der herefter er resterende studiepladser, fordeler Den Koordinerede Tilmelding de resterende studiepladser ved lodtrækning. Lodtrækningen omfatter alle ansøgere, der har en optagelseskvotient, der er 0,1 karakterpoint lavere end grænsekvotienten.</w:t>
      </w:r>
    </w:p>
    <w:p w14:paraId="36A02E7D"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6.</w:t>
      </w:r>
      <w:r w:rsidRPr="00CB243A">
        <w:rPr>
          <w:rFonts w:ascii="Questa-Regular" w:eastAsia="Times New Roman" w:hAnsi="Questa-Regular" w:cs="Times New Roman"/>
          <w:color w:val="212529"/>
          <w:sz w:val="23"/>
          <w:szCs w:val="23"/>
          <w:lang w:eastAsia="da-DK"/>
        </w:rPr>
        <w:t> Institutionen kan justere en ansøgers optagelseskvotient, hvis der foreligger usædvanlige forhold, herunder funktionsnedsættelse.</w:t>
      </w:r>
    </w:p>
    <w:p w14:paraId="3A244F39"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Kvote 2</w:t>
      </w:r>
    </w:p>
    <w:p w14:paraId="1E000112" w14:textId="067C3E03"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95" w:author="Cecilie Rahbek Wassberg" w:date="2025-11-19T12:20:00Z">
        <w:r w:rsidR="00F24325">
          <w:rPr>
            <w:rFonts w:ascii="Questa-Regular" w:eastAsia="Times New Roman" w:hAnsi="Questa-Regular" w:cs="Times New Roman"/>
            <w:b/>
            <w:bCs/>
            <w:color w:val="212529"/>
            <w:sz w:val="23"/>
            <w:szCs w:val="23"/>
            <w:lang w:eastAsia="da-DK"/>
          </w:rPr>
          <w:t>17</w:t>
        </w:r>
      </w:ins>
      <w:del w:id="96" w:author="Cecilie Rahbek Wassberg" w:date="2025-11-19T12:20:00Z">
        <w:r w:rsidRPr="00CB243A" w:rsidDel="00F24325">
          <w:rPr>
            <w:rFonts w:ascii="Questa-Regular" w:eastAsia="Times New Roman" w:hAnsi="Questa-Regular" w:cs="Times New Roman"/>
            <w:b/>
            <w:bCs/>
            <w:color w:val="212529"/>
            <w:sz w:val="23"/>
            <w:szCs w:val="23"/>
            <w:lang w:eastAsia="da-DK"/>
          </w:rPr>
          <w:delText>15</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Studiepladserne i kvote 2 tildeles på baggrund af en konkret vurdering til:</w:t>
      </w:r>
    </w:p>
    <w:p w14:paraId="0135CE55"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Alle ansøgere, hvis institutionen ikke har optagelse i kvote 1.</w:t>
      </w:r>
    </w:p>
    <w:p w14:paraId="08394E9A"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Ansøgere, som ikke har en tilstrækkelig kvotient til optagelse i kvote 1.</w:t>
      </w:r>
    </w:p>
    <w:p w14:paraId="19891482" w14:textId="59139714"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3) Ansøgere, som har e</w:t>
      </w:r>
      <w:ins w:id="97" w:author="Cecilie Rahbek Wassberg" w:date="2025-11-18T12:11:00Z">
        <w:r w:rsidR="00496284">
          <w:rPr>
            <w:rFonts w:ascii="Questa-Regular" w:eastAsia="Times New Roman" w:hAnsi="Questa-Regular" w:cs="Times New Roman"/>
            <w:color w:val="212529"/>
            <w:sz w:val="23"/>
            <w:szCs w:val="23"/>
            <w:lang w:eastAsia="da-DK"/>
          </w:rPr>
          <w:t xml:space="preserve">t </w:t>
        </w:r>
      </w:ins>
      <w:del w:id="98" w:author="Cecilie Rahbek Wassberg" w:date="2025-11-18T12:11:00Z">
        <w:r w:rsidRPr="00CB243A" w:rsidDel="00496284">
          <w:rPr>
            <w:rFonts w:ascii="Questa-Regular" w:eastAsia="Times New Roman" w:hAnsi="Questa-Regular" w:cs="Times New Roman"/>
            <w:color w:val="212529"/>
            <w:sz w:val="23"/>
            <w:szCs w:val="23"/>
            <w:lang w:eastAsia="da-DK"/>
          </w:rPr>
          <w:delText>n adgangsgivende</w:delText>
        </w:r>
      </w:del>
      <w:r w:rsidRPr="00CB243A">
        <w:rPr>
          <w:rFonts w:ascii="Questa-Regular" w:eastAsia="Times New Roman" w:hAnsi="Questa-Regular" w:cs="Times New Roman"/>
          <w:color w:val="212529"/>
          <w:sz w:val="23"/>
          <w:szCs w:val="23"/>
          <w:lang w:eastAsia="da-DK"/>
        </w:rPr>
        <w:t xml:space="preserve"> eksam</w:t>
      </w:r>
      <w:ins w:id="99" w:author="Cecilie Rahbek Wassberg" w:date="2025-11-18T12:11:00Z">
        <w:r w:rsidR="00496284">
          <w:rPr>
            <w:rFonts w:ascii="Questa-Regular" w:eastAsia="Times New Roman" w:hAnsi="Questa-Regular" w:cs="Times New Roman"/>
            <w:color w:val="212529"/>
            <w:sz w:val="23"/>
            <w:szCs w:val="23"/>
            <w:lang w:eastAsia="da-DK"/>
          </w:rPr>
          <w:t xml:space="preserve">ensbevis </w:t>
        </w:r>
      </w:ins>
      <w:del w:id="100" w:author="Cecilie Rahbek Wassberg" w:date="2025-11-18T12:11:00Z">
        <w:r w:rsidRPr="00CB243A" w:rsidDel="00496284">
          <w:rPr>
            <w:rFonts w:ascii="Questa-Regular" w:eastAsia="Times New Roman" w:hAnsi="Questa-Regular" w:cs="Times New Roman"/>
            <w:color w:val="212529"/>
            <w:sz w:val="23"/>
            <w:szCs w:val="23"/>
            <w:lang w:eastAsia="da-DK"/>
          </w:rPr>
          <w:delText>en</w:delText>
        </w:r>
      </w:del>
      <w:r w:rsidRPr="00CB243A">
        <w:rPr>
          <w:rFonts w:ascii="Questa-Regular" w:eastAsia="Times New Roman" w:hAnsi="Questa-Regular" w:cs="Times New Roman"/>
          <w:color w:val="212529"/>
          <w:sz w:val="23"/>
          <w:szCs w:val="23"/>
          <w:lang w:eastAsia="da-DK"/>
        </w:rPr>
        <w:t xml:space="preserve"> uden </w:t>
      </w:r>
      <w:ins w:id="101" w:author="Cecilie Rahbek Wassberg" w:date="2025-11-18T12:11:00Z">
        <w:r w:rsidR="00496284">
          <w:rPr>
            <w:rFonts w:ascii="Questa-Regular" w:eastAsia="Times New Roman" w:hAnsi="Questa-Regular" w:cs="Times New Roman"/>
            <w:color w:val="212529"/>
            <w:sz w:val="23"/>
            <w:szCs w:val="23"/>
            <w:lang w:eastAsia="da-DK"/>
          </w:rPr>
          <w:t xml:space="preserve">et </w:t>
        </w:r>
      </w:ins>
      <w:r w:rsidRPr="00CB243A">
        <w:rPr>
          <w:rFonts w:ascii="Questa-Regular" w:eastAsia="Times New Roman" w:hAnsi="Questa-Regular" w:cs="Times New Roman"/>
          <w:color w:val="212529"/>
          <w:sz w:val="23"/>
          <w:szCs w:val="23"/>
          <w:lang w:eastAsia="da-DK"/>
        </w:rPr>
        <w:t>påført eksamensgennemsnit.</w:t>
      </w:r>
    </w:p>
    <w:p w14:paraId="3AE484CC"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4) Ansøgere, der ikke har en adgangsgivende eksamen, men som har tilsvarende kvalifikationer.</w:t>
      </w:r>
    </w:p>
    <w:p w14:paraId="6BC765D4"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5) Ansøgere med en udenlandsk adgangsgivende eksamen, der ikke kan omregnes til 7-trins-skalaen.</w:t>
      </w:r>
    </w:p>
    <w:p w14:paraId="5B9A64C2"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6) Ansøgere med en adgangsgivende eksamen fra lande uden for EU/EØS.</w:t>
      </w:r>
    </w:p>
    <w:p w14:paraId="4D18524C"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Institutionen fastsætter, hvilke objektive og faglige kriterier der indgår i vurderingen. Erhvervsarbejde og andre aktiviteter kan højst indgå i vurderingen med en periode på sammenlagt 12 måneder. Institutionens vurdering kan omfatte optagelsesprøver, samtaler m.v. Kriterierne skal offentliggøres på institutionens hjemmeside. Væsentlige ændringer af kriterierne skal varsles på institutionens hjemmeside senest 1. februar, mindst 1 år før de træder i kraft.</w:t>
      </w:r>
    </w:p>
    <w:p w14:paraId="391A160F"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Værnepligtstjeneste og udstationering som led i kontrakt med forsvaret sidestilles med erhvervsarbejde, jf. stk. 2. Kontraktperioden indtil studiestart kan indgå i vurderingen, jf. dog stk. 2, 2. pkt.</w:t>
      </w:r>
    </w:p>
    <w:p w14:paraId="38CD1F3B"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xml:space="preserve"> Vurderingen kan omfatte ansøgerens opnåede karakterer i såvel den adgangsgivende eksamen som </w:t>
      </w:r>
      <w:del w:id="102" w:author="Charlotte Løchte" w:date="2025-11-26T14:44:00Z">
        <w:r w:rsidRPr="00CB243A" w:rsidDel="00EF4A92">
          <w:rPr>
            <w:rFonts w:ascii="Questa-Regular" w:eastAsia="Times New Roman" w:hAnsi="Questa-Regular" w:cs="Times New Roman"/>
            <w:color w:val="212529"/>
            <w:sz w:val="23"/>
            <w:szCs w:val="23"/>
            <w:lang w:eastAsia="da-DK"/>
          </w:rPr>
          <w:delText xml:space="preserve">i </w:delText>
        </w:r>
      </w:del>
      <w:r w:rsidRPr="00CB243A">
        <w:rPr>
          <w:rFonts w:ascii="Questa-Regular" w:eastAsia="Times New Roman" w:hAnsi="Questa-Regular" w:cs="Times New Roman"/>
          <w:color w:val="212529"/>
          <w:sz w:val="23"/>
          <w:szCs w:val="23"/>
          <w:lang w:eastAsia="da-DK"/>
        </w:rPr>
        <w:t>enkelte fag. Hvis ansøgeren har gennemført flere adgangsgivende eksaminer, og eksamensgennemsnittet fra den adgangsgivende eksamen indgår i vurderingen, anvendes eksamensgennemsnittet fra den først gennemførte eksamen.</w:t>
      </w:r>
    </w:p>
    <w:p w14:paraId="3033F5D9"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Hvis institutionen vurderer, at der foreligger usædvanlige forhold, der har påvirket en ansøgers opnåede resultater i den adgangsgivende eksamen, kan de usædvanlige forhold inddrages i vurderingen af ansøgningen.</w:t>
      </w:r>
    </w:p>
    <w:p w14:paraId="546B506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lastRenderedPageBreak/>
        <w:t>Stk. 6.</w:t>
      </w:r>
      <w:r w:rsidRPr="00CB243A">
        <w:rPr>
          <w:rFonts w:ascii="Questa-Regular" w:eastAsia="Times New Roman" w:hAnsi="Questa-Regular" w:cs="Times New Roman"/>
          <w:color w:val="212529"/>
          <w:sz w:val="23"/>
          <w:szCs w:val="23"/>
          <w:lang w:eastAsia="da-DK"/>
        </w:rPr>
        <w:t> Afvikles optagelsesprøver, samtaler m.v. efter stk. 2, virtuelt, skal institutionen sikre, at sikkerhedsforanstaltningerne i forbindelse med afholdelse af prøven eller samtalen m.v. svarer til, hvad der almindeligvis gælder for afviklingen af aktiviteten.</w:t>
      </w:r>
    </w:p>
    <w:p w14:paraId="33F7B58A"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Standby-pladser</w:t>
      </w:r>
    </w:p>
    <w:p w14:paraId="40FC453A" w14:textId="75E2E837"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03" w:author="Cecilie Rahbek Wassberg" w:date="2025-11-19T12:21:00Z">
        <w:r w:rsidR="00F24325">
          <w:rPr>
            <w:rFonts w:ascii="Questa-Regular" w:eastAsia="Times New Roman" w:hAnsi="Questa-Regular" w:cs="Times New Roman"/>
            <w:b/>
            <w:bCs/>
            <w:color w:val="212529"/>
            <w:sz w:val="23"/>
            <w:szCs w:val="23"/>
            <w:lang w:eastAsia="da-DK"/>
          </w:rPr>
          <w:t>18</w:t>
        </w:r>
      </w:ins>
      <w:del w:id="104" w:author="Cecilie Rahbek Wassberg" w:date="2025-11-19T12:21:00Z">
        <w:r w:rsidRPr="00CB243A" w:rsidDel="00F24325">
          <w:rPr>
            <w:rFonts w:ascii="Questa-Regular" w:eastAsia="Times New Roman" w:hAnsi="Questa-Regular" w:cs="Times New Roman"/>
            <w:b/>
            <w:bCs/>
            <w:color w:val="212529"/>
            <w:sz w:val="23"/>
            <w:szCs w:val="23"/>
            <w:lang w:eastAsia="da-DK"/>
          </w:rPr>
          <w:delText>16</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xml:space="preserve"> Institutionen kan fastsætte et antal standby-pladser, som søges samtidig med den ordinære ansøgning om optagelse. Ansøgere opføres på en </w:t>
      </w:r>
      <w:ins w:id="105" w:author="Cecilie Rahbek Wassberg" w:date="2025-11-18T12:12:00Z">
        <w:r w:rsidR="00496284">
          <w:rPr>
            <w:rFonts w:ascii="Questa-Regular" w:eastAsia="Times New Roman" w:hAnsi="Questa-Regular" w:cs="Times New Roman"/>
            <w:color w:val="212529"/>
            <w:sz w:val="23"/>
            <w:szCs w:val="23"/>
            <w:lang w:eastAsia="da-DK"/>
          </w:rPr>
          <w:t xml:space="preserve">rangeret </w:t>
        </w:r>
      </w:ins>
      <w:del w:id="106" w:author="Cecilie Rahbek Wassberg" w:date="2025-11-18T12:12:00Z">
        <w:r w:rsidRPr="00CB243A" w:rsidDel="00496284">
          <w:rPr>
            <w:rFonts w:ascii="Questa-Regular" w:eastAsia="Times New Roman" w:hAnsi="Questa-Regular" w:cs="Times New Roman"/>
            <w:color w:val="212529"/>
            <w:sz w:val="23"/>
            <w:szCs w:val="23"/>
            <w:lang w:eastAsia="da-DK"/>
          </w:rPr>
          <w:delText>prioriteret</w:delText>
        </w:r>
      </w:del>
      <w:r w:rsidRPr="00CB243A">
        <w:rPr>
          <w:rFonts w:ascii="Questa-Regular" w:eastAsia="Times New Roman" w:hAnsi="Questa-Regular" w:cs="Times New Roman"/>
          <w:color w:val="212529"/>
          <w:sz w:val="23"/>
          <w:szCs w:val="23"/>
          <w:lang w:eastAsia="da-DK"/>
        </w:rPr>
        <w:t xml:space="preserve"> venteliste efter samme kriterier som ved optagelse. Institutionen kan bestemme, at standby-pladser kun anvendes i kvote 1.</w:t>
      </w:r>
    </w:p>
    <w:p w14:paraId="28F89099" w14:textId="5B51DAE4"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xml:space="preserve"> Institutionen giver ansøgeren tilbud om en studieplads inden </w:t>
      </w:r>
      <w:ins w:id="107" w:author="Cecilie Rahbek Wassberg" w:date="2025-11-18T12:39:00Z">
        <w:r w:rsidR="00441AAA">
          <w:rPr>
            <w:rFonts w:ascii="Questa-Regular" w:eastAsia="Times New Roman" w:hAnsi="Questa-Regular" w:cs="Times New Roman"/>
            <w:color w:val="212529"/>
            <w:sz w:val="23"/>
            <w:szCs w:val="23"/>
            <w:lang w:eastAsia="da-DK"/>
          </w:rPr>
          <w:t>to</w:t>
        </w:r>
      </w:ins>
      <w:del w:id="108" w:author="Cecilie Rahbek Wassberg" w:date="2025-11-18T12:39:00Z">
        <w:r w:rsidRPr="00CB243A" w:rsidDel="00441AAA">
          <w:rPr>
            <w:rFonts w:ascii="Questa-Regular" w:eastAsia="Times New Roman" w:hAnsi="Questa-Regular" w:cs="Times New Roman"/>
            <w:color w:val="212529"/>
            <w:sz w:val="23"/>
            <w:szCs w:val="23"/>
            <w:lang w:eastAsia="da-DK"/>
          </w:rPr>
          <w:delText>fire</w:delText>
        </w:r>
      </w:del>
      <w:r w:rsidRPr="00CB243A">
        <w:rPr>
          <w:rFonts w:ascii="Questa-Regular" w:eastAsia="Times New Roman" w:hAnsi="Questa-Regular" w:cs="Times New Roman"/>
          <w:color w:val="212529"/>
          <w:sz w:val="23"/>
          <w:szCs w:val="23"/>
          <w:lang w:eastAsia="da-DK"/>
        </w:rPr>
        <w:t xml:space="preserve"> uger efter studiestarten, jf. dog stk. 3. Retten til en tilbudt studieplads bortfalder, hvis ansøgeren ikke har accepteret studiepladsen inden for en frist fastsat af institutionen.</w:t>
      </w:r>
    </w:p>
    <w:p w14:paraId="62CFFED8" w14:textId="6962111A"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xml:space="preserve"> Hvis ansøgeren ikke har fået tilbud om optagelse ved fristens udløb, ændres standby-pladsen til et tilsagn om optagelse senest ved næste ordinære optag. Optagelse forudsætter, at ansøgeren opfylder de specifikke adgangskrav og karakterkrav, der gælder for uddannelsen </w:t>
      </w:r>
      <w:ins w:id="109" w:author="Charlotte Løchte" w:date="2025-11-26T14:46:00Z">
        <w:r w:rsidR="00EF4A92">
          <w:rPr>
            <w:rFonts w:ascii="Questa-Regular" w:eastAsia="Times New Roman" w:hAnsi="Questa-Regular" w:cs="Times New Roman"/>
            <w:color w:val="212529"/>
            <w:sz w:val="23"/>
            <w:szCs w:val="23"/>
            <w:lang w:eastAsia="da-DK"/>
          </w:rPr>
          <w:t xml:space="preserve">i </w:t>
        </w:r>
      </w:ins>
      <w:r w:rsidRPr="00CB243A">
        <w:rPr>
          <w:rFonts w:ascii="Questa-Regular" w:eastAsia="Times New Roman" w:hAnsi="Questa-Regular" w:cs="Times New Roman"/>
          <w:color w:val="212529"/>
          <w:sz w:val="23"/>
          <w:szCs w:val="23"/>
          <w:lang w:eastAsia="da-DK"/>
        </w:rPr>
        <w:t>det pågældende år. Hvis ansøgeren vil gøre brug af et tilsagn om optagelse, skal ansøgeren indgive en ny ansøgning via optagelsesportalen www.optagelse.dk ved næste ordinære optag.</w:t>
      </w:r>
    </w:p>
    <w:p w14:paraId="60708653"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Koordinering af optagelse</w:t>
      </w:r>
    </w:p>
    <w:p w14:paraId="57DE0088" w14:textId="44C032C9"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10" w:author="Cecilie Rahbek Wassberg" w:date="2025-11-19T12:21:00Z">
        <w:r w:rsidR="00F24325">
          <w:rPr>
            <w:rFonts w:ascii="Questa-Regular" w:eastAsia="Times New Roman" w:hAnsi="Questa-Regular" w:cs="Times New Roman"/>
            <w:b/>
            <w:bCs/>
            <w:color w:val="212529"/>
            <w:sz w:val="23"/>
            <w:szCs w:val="23"/>
            <w:lang w:eastAsia="da-DK"/>
          </w:rPr>
          <w:t>19</w:t>
        </w:r>
      </w:ins>
      <w:del w:id="111" w:author="Cecilie Rahbek Wassberg" w:date="2025-11-19T12:21:00Z">
        <w:r w:rsidRPr="00CB243A" w:rsidDel="00F24325">
          <w:rPr>
            <w:rFonts w:ascii="Questa-Regular" w:eastAsia="Times New Roman" w:hAnsi="Questa-Regular" w:cs="Times New Roman"/>
            <w:b/>
            <w:bCs/>
            <w:color w:val="212529"/>
            <w:sz w:val="23"/>
            <w:szCs w:val="23"/>
            <w:lang w:eastAsia="da-DK"/>
          </w:rPr>
          <w:delText>17</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Den Koordinerede Tilmelding koordinerer optagelsesprocessen. Efter aftale med Uddannelses- og Forskningsministeriet kan andre videregående uddannelser indgå i processen.</w:t>
      </w:r>
    </w:p>
    <w:p w14:paraId="7AC74E33"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På ministeriets begæring skal institutionerne sende de oplysninger til Den Koordinerede Tilmelding, der er nødvendige for at gennemføre optagelsesprocessen.</w:t>
      </w:r>
    </w:p>
    <w:p w14:paraId="4B0FF0D7"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Meddelelse af afgørelse</w:t>
      </w:r>
    </w:p>
    <w:p w14:paraId="3D973AC0" w14:textId="07DE49EF"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12" w:author="Cecilie Rahbek Wassberg" w:date="2025-11-19T12:21:00Z">
        <w:r w:rsidR="00F24325">
          <w:rPr>
            <w:rFonts w:ascii="Questa-Regular" w:eastAsia="Times New Roman" w:hAnsi="Questa-Regular" w:cs="Times New Roman"/>
            <w:b/>
            <w:bCs/>
            <w:color w:val="212529"/>
            <w:sz w:val="23"/>
            <w:szCs w:val="23"/>
            <w:lang w:eastAsia="da-DK"/>
          </w:rPr>
          <w:t>20</w:t>
        </w:r>
      </w:ins>
      <w:del w:id="113" w:author="Cecilie Rahbek Wassberg" w:date="2025-11-19T12:21:00Z">
        <w:r w:rsidRPr="00CB243A" w:rsidDel="00F24325">
          <w:rPr>
            <w:rFonts w:ascii="Questa-Regular" w:eastAsia="Times New Roman" w:hAnsi="Questa-Regular" w:cs="Times New Roman"/>
            <w:b/>
            <w:bCs/>
            <w:color w:val="212529"/>
            <w:sz w:val="23"/>
            <w:szCs w:val="23"/>
            <w:lang w:eastAsia="da-DK"/>
          </w:rPr>
          <w:delText>18</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Ansøgerne modtager svar på deres ansøgning den 28. juli, jf. dog stk. 3. Dog sendes svar fredagen før, hvis den 28. juli er en lørdag eller en søndag.</w:t>
      </w:r>
    </w:p>
    <w:p w14:paraId="6DB5BF00"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Den 28. juli sender Den Koordinerede Tilmelding meddelelse til de ansøgere, der ikke kan optages på nogen af de søgte bacheloruddannelser, jf. dog stk. 1, 2. pkt. Meddelelsen skal indeholde en henvisning til oversigt over ledige studiepladser på Uddannelses- og Forskningsministeriets hjemmeside.</w:t>
      </w:r>
    </w:p>
    <w:p w14:paraId="706D4860"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Institutionen kan sende svar før den 28. juli til ansøgere, som har behov for en opholdstilladelse som studerende, til ansøgere med handicap og til ansøgere, der benytter sig af den grønlandske særordning. Det skal fremgå, at tilbuddet bortfalder, hvis ansøgeren modtager pladstilbud på en højere prioritet. Institutionen fastsætter en frist for accept af en tilbudt studieplads, dog senest 5. juli.</w:t>
      </w:r>
    </w:p>
    <w:p w14:paraId="2B7E81F0"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Retten til en studieplads bortfalder, hvis ansøgeren ikke har accepteret en tilbudt studieplads inden for en frist fastsat af institutionen. Institutionen kan dispensere fra fristen, hvis der foreligger usædvanlige forhold.</w:t>
      </w:r>
    </w:p>
    <w:p w14:paraId="2F4B9FCB"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Ledige studiepladser</w:t>
      </w:r>
    </w:p>
    <w:p w14:paraId="033DECCA" w14:textId="03E152C3"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14" w:author="Cecilie Rahbek Wassberg" w:date="2025-11-19T12:21:00Z">
        <w:r w:rsidR="00F24325">
          <w:rPr>
            <w:rFonts w:ascii="Questa-Regular" w:eastAsia="Times New Roman" w:hAnsi="Questa-Regular" w:cs="Times New Roman"/>
            <w:b/>
            <w:bCs/>
            <w:color w:val="212529"/>
            <w:sz w:val="23"/>
            <w:szCs w:val="23"/>
            <w:lang w:eastAsia="da-DK"/>
          </w:rPr>
          <w:t>21</w:t>
        </w:r>
      </w:ins>
      <w:del w:id="115" w:author="Cecilie Rahbek Wassberg" w:date="2025-11-19T12:21:00Z">
        <w:r w:rsidRPr="00CB243A" w:rsidDel="00F24325">
          <w:rPr>
            <w:rFonts w:ascii="Questa-Regular" w:eastAsia="Times New Roman" w:hAnsi="Questa-Regular" w:cs="Times New Roman"/>
            <w:b/>
            <w:bCs/>
            <w:color w:val="212529"/>
            <w:sz w:val="23"/>
            <w:szCs w:val="23"/>
            <w:lang w:eastAsia="da-DK"/>
          </w:rPr>
          <w:delText>19</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fastsætter selv ansøgnings- og optagelsesprocedure, herunder frister, for optagelse på institutionens ledige pladser</w:t>
      </w:r>
      <w:ins w:id="116" w:author="Cecilie Rahbek Wassberg" w:date="2025-11-18T12:40:00Z">
        <w:r w:rsidR="00441AAA">
          <w:rPr>
            <w:rFonts w:ascii="Questa-Regular" w:eastAsia="Times New Roman" w:hAnsi="Questa-Regular" w:cs="Times New Roman"/>
            <w:color w:val="212529"/>
            <w:sz w:val="23"/>
            <w:szCs w:val="23"/>
            <w:lang w:eastAsia="da-DK"/>
          </w:rPr>
          <w:t xml:space="preserve"> (efteroptaget)</w:t>
        </w:r>
      </w:ins>
      <w:r w:rsidRPr="00CB243A">
        <w:rPr>
          <w:rFonts w:ascii="Questa-Regular" w:eastAsia="Times New Roman" w:hAnsi="Questa-Regular" w:cs="Times New Roman"/>
          <w:color w:val="212529"/>
          <w:sz w:val="23"/>
          <w:szCs w:val="23"/>
          <w:lang w:eastAsia="da-DK"/>
        </w:rPr>
        <w:t>.</w:t>
      </w:r>
    </w:p>
    <w:p w14:paraId="79B1C424" w14:textId="1DEB95C9"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xml:space="preserve"> Hvis der er flere </w:t>
      </w:r>
      <w:ins w:id="117" w:author="Cecilie Rahbek Wassberg" w:date="2025-11-18T12:12:00Z">
        <w:r w:rsidR="00496284">
          <w:rPr>
            <w:rFonts w:ascii="Questa-Regular" w:eastAsia="Times New Roman" w:hAnsi="Questa-Regular" w:cs="Times New Roman"/>
            <w:color w:val="212529"/>
            <w:sz w:val="23"/>
            <w:szCs w:val="23"/>
            <w:lang w:eastAsia="da-DK"/>
          </w:rPr>
          <w:t xml:space="preserve">kvalificerede </w:t>
        </w:r>
      </w:ins>
      <w:r w:rsidRPr="00CB243A">
        <w:rPr>
          <w:rFonts w:ascii="Questa-Regular" w:eastAsia="Times New Roman" w:hAnsi="Questa-Regular" w:cs="Times New Roman"/>
          <w:color w:val="212529"/>
          <w:sz w:val="23"/>
          <w:szCs w:val="23"/>
          <w:lang w:eastAsia="da-DK"/>
        </w:rPr>
        <w:t xml:space="preserve">ansøgere til en uddannelse end ledige pladser, </w:t>
      </w:r>
      <w:ins w:id="118" w:author="Cecilie Rahbek Wassberg" w:date="2025-11-18T12:12:00Z">
        <w:r w:rsidR="00496284">
          <w:rPr>
            <w:rFonts w:ascii="Questa-Regular" w:eastAsia="Times New Roman" w:hAnsi="Questa-Regular" w:cs="Times New Roman"/>
            <w:color w:val="212529"/>
            <w:sz w:val="23"/>
            <w:szCs w:val="23"/>
            <w:lang w:eastAsia="da-DK"/>
          </w:rPr>
          <w:t xml:space="preserve">rangeres </w:t>
        </w:r>
      </w:ins>
      <w:del w:id="119" w:author="Cecilie Rahbek Wassberg" w:date="2025-11-18T12:12:00Z">
        <w:r w:rsidRPr="00CB243A" w:rsidDel="00496284">
          <w:rPr>
            <w:rFonts w:ascii="Questa-Regular" w:eastAsia="Times New Roman" w:hAnsi="Questa-Regular" w:cs="Times New Roman"/>
            <w:color w:val="212529"/>
            <w:sz w:val="23"/>
            <w:szCs w:val="23"/>
            <w:lang w:eastAsia="da-DK"/>
          </w:rPr>
          <w:delText>prioriteres</w:delText>
        </w:r>
      </w:del>
      <w:r w:rsidRPr="00CB243A">
        <w:rPr>
          <w:rFonts w:ascii="Questa-Regular" w:eastAsia="Times New Roman" w:hAnsi="Questa-Regular" w:cs="Times New Roman"/>
          <w:color w:val="212529"/>
          <w:sz w:val="23"/>
          <w:szCs w:val="23"/>
          <w:lang w:eastAsia="da-DK"/>
        </w:rPr>
        <w:t xml:space="preserve"> ansøgere efter objektive kriterier, der på forhånd er fastsat af institutionen. </w:t>
      </w:r>
      <w:r w:rsidRPr="00CB243A">
        <w:rPr>
          <w:rFonts w:ascii="Questa-Regular" w:eastAsia="Times New Roman" w:hAnsi="Questa-Regular" w:cs="Times New Roman"/>
          <w:color w:val="212529"/>
          <w:sz w:val="23"/>
          <w:szCs w:val="23"/>
          <w:lang w:eastAsia="da-DK"/>
        </w:rPr>
        <w:lastRenderedPageBreak/>
        <w:t xml:space="preserve">Information om institutionens ledige studiepladser og </w:t>
      </w:r>
      <w:ins w:id="120" w:author="Cecilie Rahbek Wassberg" w:date="2025-11-18T12:46:00Z">
        <w:r w:rsidR="00441AAA">
          <w:rPr>
            <w:rFonts w:ascii="Questa-Regular" w:eastAsia="Times New Roman" w:hAnsi="Questa-Regular" w:cs="Times New Roman"/>
            <w:color w:val="212529"/>
            <w:sz w:val="23"/>
            <w:szCs w:val="23"/>
            <w:lang w:eastAsia="da-DK"/>
          </w:rPr>
          <w:t>rangerings</w:t>
        </w:r>
      </w:ins>
      <w:del w:id="121" w:author="Cecilie Rahbek Wassberg" w:date="2025-11-18T12:46:00Z">
        <w:r w:rsidRPr="00CB243A" w:rsidDel="00441AAA">
          <w:rPr>
            <w:rFonts w:ascii="Questa-Regular" w:eastAsia="Times New Roman" w:hAnsi="Questa-Regular" w:cs="Times New Roman"/>
            <w:color w:val="212529"/>
            <w:sz w:val="23"/>
            <w:szCs w:val="23"/>
            <w:lang w:eastAsia="da-DK"/>
          </w:rPr>
          <w:delText>udvælgelses</w:delText>
        </w:r>
      </w:del>
      <w:r w:rsidRPr="00CB243A">
        <w:rPr>
          <w:rFonts w:ascii="Questa-Regular" w:eastAsia="Times New Roman" w:hAnsi="Questa-Regular" w:cs="Times New Roman"/>
          <w:color w:val="212529"/>
          <w:sz w:val="23"/>
          <w:szCs w:val="23"/>
          <w:lang w:eastAsia="da-DK"/>
        </w:rPr>
        <w:t>kriterier skal offentliggøres på samme tidspunkt på institutionens hjemmeside.</w:t>
      </w:r>
    </w:p>
    <w:p w14:paraId="33BE9337"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Den grønlandske særordning</w:t>
      </w:r>
    </w:p>
    <w:p w14:paraId="31227262" w14:textId="1242DC36"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22" w:author="Cecilie Rahbek Wassberg" w:date="2025-11-19T12:21:00Z">
        <w:r w:rsidR="00F24325">
          <w:rPr>
            <w:rFonts w:ascii="Questa-Regular" w:eastAsia="Times New Roman" w:hAnsi="Questa-Regular" w:cs="Times New Roman"/>
            <w:b/>
            <w:bCs/>
            <w:color w:val="212529"/>
            <w:sz w:val="23"/>
            <w:szCs w:val="23"/>
            <w:lang w:eastAsia="da-DK"/>
          </w:rPr>
          <w:t>22</w:t>
        </w:r>
      </w:ins>
      <w:del w:id="123" w:author="Cecilie Rahbek Wassberg" w:date="2025-11-19T12:21:00Z">
        <w:r w:rsidRPr="00CB243A" w:rsidDel="00F24325">
          <w:rPr>
            <w:rFonts w:ascii="Questa-Regular" w:eastAsia="Times New Roman" w:hAnsi="Questa-Regular" w:cs="Times New Roman"/>
            <w:b/>
            <w:bCs/>
            <w:color w:val="212529"/>
            <w:sz w:val="23"/>
            <w:szCs w:val="23"/>
            <w:lang w:eastAsia="da-DK"/>
          </w:rPr>
          <w:delText>20</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skal optage en grønlandsk ansøger uden om adgangsbegrænsningen, hvis vedkommende ansøger herom. Ansøgeren skal dokumentere, at vedkommende opfylder de optagelseskriterier, der fremgår af Uddannelses- og Forskningsministeriets hjemmeside. Kriterierne er fastsat af ministeriet efter indstilling fra Grønlands Selvstyre.</w:t>
      </w:r>
    </w:p>
    <w:p w14:paraId="118AE56F"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Flere studiestartstidspunkter</w:t>
      </w:r>
    </w:p>
    <w:p w14:paraId="18907FE9" w14:textId="5DE48E50"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24" w:author="Cecilie Rahbek Wassberg" w:date="2025-11-19T12:21:00Z">
        <w:r w:rsidR="00F24325">
          <w:rPr>
            <w:rFonts w:ascii="Questa-Regular" w:eastAsia="Times New Roman" w:hAnsi="Questa-Regular" w:cs="Times New Roman"/>
            <w:b/>
            <w:bCs/>
            <w:color w:val="212529"/>
            <w:sz w:val="23"/>
            <w:szCs w:val="23"/>
            <w:lang w:eastAsia="da-DK"/>
          </w:rPr>
          <w:t>23</w:t>
        </w:r>
      </w:ins>
      <w:del w:id="125" w:author="Cecilie Rahbek Wassberg" w:date="2025-11-19T12:21:00Z">
        <w:r w:rsidRPr="00CB243A" w:rsidDel="00F24325">
          <w:rPr>
            <w:rFonts w:ascii="Questa-Regular" w:eastAsia="Times New Roman" w:hAnsi="Questa-Regular" w:cs="Times New Roman"/>
            <w:b/>
            <w:bCs/>
            <w:color w:val="212529"/>
            <w:sz w:val="23"/>
            <w:szCs w:val="23"/>
            <w:lang w:eastAsia="da-DK"/>
          </w:rPr>
          <w:delText>21</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Hvis de optagne studerende fordeles på flere studiestartstidspunkter, skal ældre studerende indskrives før yngre studerende, medmindre en ældre studerende har ansøgt om udskudt studiestart. Information om anvendelse af flere studiestartstidspunkter på en konkret uddannelse og fordelingskriteriet skal fremgå af institutionens hjemmeside.</w:t>
      </w:r>
    </w:p>
    <w:p w14:paraId="7A87C40A" w14:textId="77777777" w:rsidR="00CB243A" w:rsidRPr="00CB243A" w:rsidRDefault="00CB243A" w:rsidP="00CB243A">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Kapitel 3</w:t>
      </w:r>
    </w:p>
    <w:p w14:paraId="4578AEE4" w14:textId="77777777" w:rsidR="00CB243A" w:rsidRPr="00CB243A" w:rsidRDefault="00CB243A" w:rsidP="00CB243A">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Adgang til kandidatuddannelser</w:t>
      </w:r>
    </w:p>
    <w:p w14:paraId="41DA3306"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Frist for optagelse</w:t>
      </w:r>
    </w:p>
    <w:p w14:paraId="6AE450FB" w14:textId="63837154"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26" w:author="Cecilie Rahbek Wassberg" w:date="2025-11-19T12:21:00Z">
        <w:r w:rsidR="00F24325">
          <w:rPr>
            <w:rFonts w:ascii="Questa-Regular" w:eastAsia="Times New Roman" w:hAnsi="Questa-Regular" w:cs="Times New Roman"/>
            <w:b/>
            <w:bCs/>
            <w:color w:val="212529"/>
            <w:sz w:val="23"/>
            <w:szCs w:val="23"/>
            <w:lang w:eastAsia="da-DK"/>
          </w:rPr>
          <w:t>24</w:t>
        </w:r>
      </w:ins>
      <w:del w:id="127" w:author="Cecilie Rahbek Wassberg" w:date="2025-11-19T12:21:00Z">
        <w:r w:rsidRPr="00CB243A" w:rsidDel="00F24325">
          <w:rPr>
            <w:rFonts w:ascii="Questa-Regular" w:eastAsia="Times New Roman" w:hAnsi="Questa-Regular" w:cs="Times New Roman"/>
            <w:b/>
            <w:bCs/>
            <w:color w:val="212529"/>
            <w:sz w:val="23"/>
            <w:szCs w:val="23"/>
            <w:lang w:eastAsia="da-DK"/>
          </w:rPr>
          <w:delText>22</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xml:space="preserve"> På baggrund af den faglige udvikling i den adgangsgivende bacheloruddannelse kan institutionen i studieordningen fastsætte regler om, hvornår den studerende senest kan søge </w:t>
      </w:r>
      <w:ins w:id="128" w:author="Charlotte Løchte" w:date="2025-11-26T14:48:00Z">
        <w:r w:rsidR="00EF4A92">
          <w:rPr>
            <w:rFonts w:ascii="Questa-Regular" w:eastAsia="Times New Roman" w:hAnsi="Questa-Regular" w:cs="Times New Roman"/>
            <w:color w:val="212529"/>
            <w:sz w:val="23"/>
            <w:szCs w:val="23"/>
            <w:lang w:eastAsia="da-DK"/>
          </w:rPr>
          <w:t xml:space="preserve">om </w:t>
        </w:r>
      </w:ins>
      <w:r w:rsidRPr="00CB243A">
        <w:rPr>
          <w:rFonts w:ascii="Questa-Regular" w:eastAsia="Times New Roman" w:hAnsi="Questa-Regular" w:cs="Times New Roman"/>
          <w:color w:val="212529"/>
          <w:sz w:val="23"/>
          <w:szCs w:val="23"/>
          <w:lang w:eastAsia="da-DK"/>
        </w:rPr>
        <w:t>optagelse på kandidatuddannelsen efter at have afsluttet bacheloruddannelsen.</w:t>
      </w:r>
    </w:p>
    <w:p w14:paraId="5403AB49"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Retskrav</w:t>
      </w:r>
    </w:p>
    <w:p w14:paraId="2BCF0456" w14:textId="3AC90DAE"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29" w:author="Cecilie Rahbek Wassberg" w:date="2025-11-19T12:21:00Z">
        <w:r w:rsidR="00F24325">
          <w:rPr>
            <w:rFonts w:ascii="Questa-Regular" w:eastAsia="Times New Roman" w:hAnsi="Questa-Regular" w:cs="Times New Roman"/>
            <w:b/>
            <w:bCs/>
            <w:color w:val="212529"/>
            <w:sz w:val="23"/>
            <w:szCs w:val="23"/>
            <w:lang w:eastAsia="da-DK"/>
          </w:rPr>
          <w:t>25</w:t>
        </w:r>
      </w:ins>
      <w:del w:id="130" w:author="Cecilie Rahbek Wassberg" w:date="2025-11-19T12:21:00Z">
        <w:r w:rsidRPr="00CB243A" w:rsidDel="00F24325">
          <w:rPr>
            <w:rFonts w:ascii="Questa-Regular" w:eastAsia="Times New Roman" w:hAnsi="Questa-Regular" w:cs="Times New Roman"/>
            <w:b/>
            <w:bCs/>
            <w:color w:val="212529"/>
            <w:sz w:val="23"/>
            <w:szCs w:val="23"/>
            <w:lang w:eastAsia="da-DK"/>
          </w:rPr>
          <w:delText>23</w:delText>
        </w:r>
      </w:del>
      <w:r w:rsidRPr="00CB243A">
        <w:rPr>
          <w:rFonts w:ascii="Questa-Regular" w:eastAsia="Times New Roman" w:hAnsi="Questa-Regular" w:cs="Times New Roman"/>
          <w:b/>
          <w:bCs/>
          <w:color w:val="212529"/>
          <w:sz w:val="23"/>
          <w:szCs w:val="23"/>
          <w:lang w:eastAsia="da-DK"/>
        </w:rPr>
        <w:t>. </w:t>
      </w:r>
      <w:r w:rsidRPr="00CB243A">
        <w:rPr>
          <w:rFonts w:ascii="Questa-Regular" w:eastAsia="Times New Roman" w:hAnsi="Questa-Regular" w:cs="Times New Roman"/>
          <w:color w:val="212529"/>
          <w:sz w:val="23"/>
          <w:szCs w:val="23"/>
          <w:lang w:eastAsia="da-DK"/>
        </w:rPr>
        <w:t>En bestået bacheloruddannelse fra den pågældende uddannelsesinstitution giver ret til optagelse på den kandidatuddannelse, der er den naturlige overbygning af bacheloruddannelsens fagområde eller fagområder, ved samme uddannelsesinstitution i direkte forlængelse af den afsluttede bacheloruddannelse, jf. dog § 2.</w:t>
      </w:r>
    </w:p>
    <w:p w14:paraId="3FE61189"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Uddannelsesinstitutionen fastsætter i studieordningen for den enkelte kandidatuddannelse,</w:t>
      </w:r>
    </w:p>
    <w:p w14:paraId="783B9ABE"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hvilken bacheloruddannelse ved uddannelsesinstitutionen der giver ret til optagelse i henhold til stk. 1, og</w:t>
      </w:r>
    </w:p>
    <w:p w14:paraId="21AC7365"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hvilke bacheloruddannelser ved uddannelsesinstitutionen og ved andre uddannelsesinstitutioner der i øvrigt giver adgang til kandidatuddannelsen.</w:t>
      </w:r>
    </w:p>
    <w:p w14:paraId="6FD3B3A5" w14:textId="07C3FEAF"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31" w:author="Cecilie Rahbek Wassberg" w:date="2025-11-19T12:21:00Z">
        <w:r w:rsidR="00F24325">
          <w:rPr>
            <w:rFonts w:ascii="Questa-Regular" w:eastAsia="Times New Roman" w:hAnsi="Questa-Regular" w:cs="Times New Roman"/>
            <w:b/>
            <w:bCs/>
            <w:color w:val="212529"/>
            <w:sz w:val="23"/>
            <w:szCs w:val="23"/>
            <w:lang w:eastAsia="da-DK"/>
          </w:rPr>
          <w:t>26</w:t>
        </w:r>
      </w:ins>
      <w:del w:id="132" w:author="Cecilie Rahbek Wassberg" w:date="2025-11-19T12:21:00Z">
        <w:r w:rsidRPr="00CB243A" w:rsidDel="00F24325">
          <w:rPr>
            <w:rFonts w:ascii="Questa-Regular" w:eastAsia="Times New Roman" w:hAnsi="Questa-Regular" w:cs="Times New Roman"/>
            <w:b/>
            <w:bCs/>
            <w:color w:val="212529"/>
            <w:sz w:val="23"/>
            <w:szCs w:val="23"/>
            <w:lang w:eastAsia="da-DK"/>
          </w:rPr>
          <w:delText>24</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Hvis en uddannelsesinstitution udbyder samme kandidatuddannelse i forskellige byer i Danmark, kan uddannelsesinstitutionen efter Uddannelses- og Forskningsstyrelsens godkendelse bestemme, at retskravet alene retter sig imod et enkelt udbudssted (geografisk retskrav). Fastsættelse af et geografisk bestemt retskrav skal fremgå af kandidatuddannelsens studieordning samt studieordningen for den eller de bacheloruddannelser, der giver dimittender retskrav på optagelse på kandidatuddannelsen.</w:t>
      </w:r>
    </w:p>
    <w:p w14:paraId="279FA57F"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Adgangskrav og -procedure</w:t>
      </w:r>
    </w:p>
    <w:p w14:paraId="329CC9FC" w14:textId="0DE5DE98"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lastRenderedPageBreak/>
        <w:t xml:space="preserve">§ </w:t>
      </w:r>
      <w:ins w:id="133" w:author="Cecilie Rahbek Wassberg" w:date="2025-11-19T12:21:00Z">
        <w:r w:rsidR="00F24325">
          <w:rPr>
            <w:rFonts w:ascii="Questa-Regular" w:eastAsia="Times New Roman" w:hAnsi="Questa-Regular" w:cs="Times New Roman"/>
            <w:b/>
            <w:bCs/>
            <w:color w:val="212529"/>
            <w:sz w:val="23"/>
            <w:szCs w:val="23"/>
            <w:lang w:eastAsia="da-DK"/>
          </w:rPr>
          <w:t>27</w:t>
        </w:r>
      </w:ins>
      <w:del w:id="134" w:author="Cecilie Rahbek Wassberg" w:date="2025-11-19T12:21:00Z">
        <w:r w:rsidRPr="00CB243A" w:rsidDel="00F24325">
          <w:rPr>
            <w:rFonts w:ascii="Questa-Regular" w:eastAsia="Times New Roman" w:hAnsi="Questa-Regular" w:cs="Times New Roman"/>
            <w:b/>
            <w:bCs/>
            <w:color w:val="212529"/>
            <w:sz w:val="23"/>
            <w:szCs w:val="23"/>
            <w:lang w:eastAsia="da-DK"/>
          </w:rPr>
          <w:delText>25</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Adgang til en kandidatuddannelse forudsætter, at ansøgeren har gennemført en adgangsgivende bacheloruddannelse eller anden relevant dansk eller udenlandsk uddannelse på samme niveau.</w:t>
      </w:r>
    </w:p>
    <w:p w14:paraId="43FDA203"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Institutionen fastsætter adgangskrav til den enkelte uddannelse. Adgangskravene skal fremgå af uddannelsens studieordning.</w:t>
      </w:r>
    </w:p>
    <w:p w14:paraId="743D2248"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Skærpelser af adgangskrav varsles på institutionens hjemmeside med mindst 1 år inden studiestart. Varslingsperioden beregnes fra 1. september. De skærpede adgangskrav finder anvendelse for ansøgninger om optagelse pr. 1. september året efter. For vinteroptag beregnes varslingsperioden fra 1. februar for ansøgninger om optagelse pr. 1. februar året efter.</w:t>
      </w:r>
    </w:p>
    <w:p w14:paraId="6859122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Vurdering af udenlandske eksaminer foretages i henhold til lov om vurdering af udenlandske uddannelseskvalifikationer m.v.</w:t>
      </w:r>
    </w:p>
    <w:p w14:paraId="3C1A2E85" w14:textId="7D9066ED"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35" w:author="Cecilie Rahbek Wassberg" w:date="2025-11-19T12:21:00Z">
        <w:r w:rsidR="00F24325">
          <w:rPr>
            <w:rFonts w:ascii="Questa-Regular" w:eastAsia="Times New Roman" w:hAnsi="Questa-Regular" w:cs="Times New Roman"/>
            <w:b/>
            <w:bCs/>
            <w:color w:val="212529"/>
            <w:sz w:val="23"/>
            <w:szCs w:val="23"/>
            <w:lang w:eastAsia="da-DK"/>
          </w:rPr>
          <w:t>28</w:t>
        </w:r>
      </w:ins>
      <w:del w:id="136" w:author="Cecilie Rahbek Wassberg" w:date="2025-11-19T12:21:00Z">
        <w:r w:rsidRPr="00CB243A" w:rsidDel="00F24325">
          <w:rPr>
            <w:rFonts w:ascii="Questa-Regular" w:eastAsia="Times New Roman" w:hAnsi="Questa-Regular" w:cs="Times New Roman"/>
            <w:b/>
            <w:bCs/>
            <w:color w:val="212529"/>
            <w:sz w:val="23"/>
            <w:szCs w:val="23"/>
            <w:lang w:eastAsia="da-DK"/>
          </w:rPr>
          <w:delText>26</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fastsætter i studieordningen</w:t>
      </w:r>
    </w:p>
    <w:p w14:paraId="537781AD" w14:textId="449F9136"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hvilke bacheloruddannelser ved institutionen, der giver ret til optagelse i henhold til § 2</w:t>
      </w:r>
      <w:ins w:id="137" w:author="Charlotte Løchte" w:date="2025-11-26T14:50:00Z">
        <w:r w:rsidR="00EF4A92">
          <w:rPr>
            <w:rFonts w:ascii="Questa-Regular" w:eastAsia="Times New Roman" w:hAnsi="Questa-Regular" w:cs="Times New Roman"/>
            <w:color w:val="212529"/>
            <w:sz w:val="23"/>
            <w:szCs w:val="23"/>
            <w:lang w:eastAsia="da-DK"/>
          </w:rPr>
          <w:t>5</w:t>
        </w:r>
      </w:ins>
      <w:del w:id="138" w:author="Charlotte Løchte" w:date="2025-11-26T14:50:00Z">
        <w:r w:rsidRPr="00CB243A" w:rsidDel="00EF4A92">
          <w:rPr>
            <w:rFonts w:ascii="Questa-Regular" w:eastAsia="Times New Roman" w:hAnsi="Questa-Regular" w:cs="Times New Roman"/>
            <w:color w:val="212529"/>
            <w:sz w:val="23"/>
            <w:szCs w:val="23"/>
            <w:lang w:eastAsia="da-DK"/>
          </w:rPr>
          <w:delText>3</w:delText>
        </w:r>
      </w:del>
      <w:r w:rsidRPr="00CB243A">
        <w:rPr>
          <w:rFonts w:ascii="Questa-Regular" w:eastAsia="Times New Roman" w:hAnsi="Questa-Regular" w:cs="Times New Roman"/>
          <w:color w:val="212529"/>
          <w:sz w:val="23"/>
          <w:szCs w:val="23"/>
          <w:lang w:eastAsia="da-DK"/>
        </w:rPr>
        <w:t>, og</w:t>
      </w:r>
    </w:p>
    <w:p w14:paraId="2AB6B020"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hvilke bacheloruddannelser ved institutionen og andre institutioner, der i øvrigt giver adgang til uddannelsen.</w:t>
      </w:r>
    </w:p>
    <w:p w14:paraId="3D8F9324" w14:textId="7860A3ED"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39" w:author="Cecilie Rahbek Wassberg" w:date="2025-11-19T12:21:00Z">
        <w:r w:rsidR="00F24325">
          <w:rPr>
            <w:rFonts w:ascii="Questa-Regular" w:eastAsia="Times New Roman" w:hAnsi="Questa-Regular" w:cs="Times New Roman"/>
            <w:b/>
            <w:bCs/>
            <w:color w:val="212529"/>
            <w:sz w:val="23"/>
            <w:szCs w:val="23"/>
            <w:lang w:eastAsia="da-DK"/>
          </w:rPr>
          <w:t>29</w:t>
        </w:r>
      </w:ins>
      <w:del w:id="140" w:author="Cecilie Rahbek Wassberg" w:date="2025-11-19T12:21:00Z">
        <w:r w:rsidRPr="00CB243A" w:rsidDel="00F24325">
          <w:rPr>
            <w:rFonts w:ascii="Questa-Regular" w:eastAsia="Times New Roman" w:hAnsi="Questa-Regular" w:cs="Times New Roman"/>
            <w:b/>
            <w:bCs/>
            <w:color w:val="212529"/>
            <w:sz w:val="23"/>
            <w:szCs w:val="23"/>
            <w:lang w:eastAsia="da-DK"/>
          </w:rPr>
          <w:delText>27</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fastsætter ansøgnings- og optagelsesprocedure, herunder frister, og offentliggør oplysning herom på sin hjemmeside.</w:t>
      </w:r>
    </w:p>
    <w:p w14:paraId="480CABE9"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Optagelse på andet grundlag</w:t>
      </w:r>
    </w:p>
    <w:p w14:paraId="292BEFB3" w14:textId="24F813CB"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41" w:author="Cecilie Rahbek Wassberg" w:date="2025-11-19T12:21:00Z">
        <w:r w:rsidR="00F24325">
          <w:rPr>
            <w:rFonts w:ascii="Questa-Regular" w:eastAsia="Times New Roman" w:hAnsi="Questa-Regular" w:cs="Times New Roman"/>
            <w:b/>
            <w:bCs/>
            <w:color w:val="212529"/>
            <w:sz w:val="23"/>
            <w:szCs w:val="23"/>
            <w:lang w:eastAsia="da-DK"/>
          </w:rPr>
          <w:t>30</w:t>
        </w:r>
      </w:ins>
      <w:del w:id="142" w:author="Cecilie Rahbek Wassberg" w:date="2025-11-19T12:21:00Z">
        <w:r w:rsidRPr="00CB243A" w:rsidDel="00F24325">
          <w:rPr>
            <w:rFonts w:ascii="Questa-Regular" w:eastAsia="Times New Roman" w:hAnsi="Questa-Regular" w:cs="Times New Roman"/>
            <w:b/>
            <w:bCs/>
            <w:color w:val="212529"/>
            <w:sz w:val="23"/>
            <w:szCs w:val="23"/>
            <w:lang w:eastAsia="da-DK"/>
          </w:rPr>
          <w:delText>28</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kan optage ansøgere, som ikke har gennemført en bacheloruddannelse, men som ud fra en konkret vurdering skønnes at have uddannelsesmæssige forudsætninger, der kan sidestilles hermed.</w:t>
      </w:r>
    </w:p>
    <w:p w14:paraId="159768A4"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Institutionen kan bestemme, at ansøgeren skal gennemføre supplerende studieaktivitet inden for en frist fastsat af institutionen. Institutionen kan bestemme, at studieaktiviteten skal være gennemført inden studiestarten, sideløbende med uddannelsens første semester eller som en kombination heraf.</w:t>
      </w:r>
    </w:p>
    <w:p w14:paraId="6C962169" w14:textId="194CFD44"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del w:id="143" w:author="Cecilie Rahbek Wassberg" w:date="2025-11-18T12:13:00Z">
        <w:r w:rsidRPr="00CB243A" w:rsidDel="00496284">
          <w:rPr>
            <w:rFonts w:ascii="Questa-Regular" w:eastAsia="Times New Roman" w:hAnsi="Questa-Regular" w:cs="Times New Roman"/>
            <w:i/>
            <w:iCs/>
            <w:color w:val="212529"/>
            <w:sz w:val="23"/>
            <w:szCs w:val="23"/>
            <w:lang w:eastAsia="da-DK"/>
          </w:rPr>
          <w:delText>Udvælgelse</w:delText>
        </w:r>
      </w:del>
      <w:ins w:id="144" w:author="Cecilie Rahbek Wassberg" w:date="2025-11-18T12:13:00Z">
        <w:r w:rsidR="00496284">
          <w:rPr>
            <w:rFonts w:ascii="Questa-Regular" w:eastAsia="Times New Roman" w:hAnsi="Questa-Regular" w:cs="Times New Roman"/>
            <w:i/>
            <w:iCs/>
            <w:color w:val="212529"/>
            <w:sz w:val="23"/>
            <w:szCs w:val="23"/>
            <w:lang w:eastAsia="da-DK"/>
          </w:rPr>
          <w:t xml:space="preserve"> Rangering</w:t>
        </w:r>
      </w:ins>
      <w:r w:rsidRPr="00CB243A">
        <w:rPr>
          <w:rFonts w:ascii="Questa-Regular" w:eastAsia="Times New Roman" w:hAnsi="Questa-Regular" w:cs="Times New Roman"/>
          <w:i/>
          <w:iCs/>
          <w:color w:val="212529"/>
          <w:sz w:val="23"/>
          <w:szCs w:val="23"/>
          <w:lang w:eastAsia="da-DK"/>
        </w:rPr>
        <w:t>skriterier</w:t>
      </w:r>
    </w:p>
    <w:p w14:paraId="568C9E12" w14:textId="38929B76"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45" w:author="Cecilie Rahbek Wassberg" w:date="2025-11-19T12:21:00Z">
        <w:r w:rsidR="00F24325">
          <w:rPr>
            <w:rFonts w:ascii="Questa-Regular" w:eastAsia="Times New Roman" w:hAnsi="Questa-Regular" w:cs="Times New Roman"/>
            <w:b/>
            <w:bCs/>
            <w:color w:val="212529"/>
            <w:sz w:val="23"/>
            <w:szCs w:val="23"/>
            <w:lang w:eastAsia="da-DK"/>
          </w:rPr>
          <w:t>31</w:t>
        </w:r>
      </w:ins>
      <w:del w:id="146" w:author="Cecilie Rahbek Wassberg" w:date="2025-11-19T12:21:00Z">
        <w:r w:rsidRPr="00CB243A" w:rsidDel="00F24325">
          <w:rPr>
            <w:rFonts w:ascii="Questa-Regular" w:eastAsia="Times New Roman" w:hAnsi="Questa-Regular" w:cs="Times New Roman"/>
            <w:b/>
            <w:bCs/>
            <w:color w:val="212529"/>
            <w:sz w:val="23"/>
            <w:szCs w:val="23"/>
            <w:lang w:eastAsia="da-DK"/>
          </w:rPr>
          <w:delText>29</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xml:space="preserve"> Hvis institutionen af kapacitetsmæssige årsager ikke kan optage alle ansøgere på en uddannelse, </w:t>
      </w:r>
      <w:ins w:id="147" w:author="Cecilie Rahbek Wassberg" w:date="2025-11-18T12:13:00Z">
        <w:r w:rsidR="00496284">
          <w:rPr>
            <w:rFonts w:ascii="Questa-Regular" w:eastAsia="Times New Roman" w:hAnsi="Questa-Regular" w:cs="Times New Roman"/>
            <w:color w:val="212529"/>
            <w:sz w:val="23"/>
            <w:szCs w:val="23"/>
            <w:lang w:eastAsia="da-DK"/>
          </w:rPr>
          <w:t xml:space="preserve">rangeres </w:t>
        </w:r>
      </w:ins>
      <w:del w:id="148" w:author="Cecilie Rahbek Wassberg" w:date="2025-11-18T12:13:00Z">
        <w:r w:rsidRPr="00CB243A" w:rsidDel="00496284">
          <w:rPr>
            <w:rFonts w:ascii="Questa-Regular" w:eastAsia="Times New Roman" w:hAnsi="Questa-Regular" w:cs="Times New Roman"/>
            <w:color w:val="212529"/>
            <w:sz w:val="23"/>
            <w:szCs w:val="23"/>
            <w:lang w:eastAsia="da-DK"/>
          </w:rPr>
          <w:delText>prioriteres</w:delText>
        </w:r>
      </w:del>
      <w:r w:rsidRPr="00CB243A">
        <w:rPr>
          <w:rFonts w:ascii="Questa-Regular" w:eastAsia="Times New Roman" w:hAnsi="Questa-Regular" w:cs="Times New Roman"/>
          <w:color w:val="212529"/>
          <w:sz w:val="23"/>
          <w:szCs w:val="23"/>
          <w:lang w:eastAsia="da-DK"/>
        </w:rPr>
        <w:t xml:space="preserve"> ansøgerne efter kriterier, der på forhånd er fastsat af institutionen, jf. dog § 2</w:t>
      </w:r>
      <w:ins w:id="149" w:author="Charlotte Løchte" w:date="2025-11-26T14:50:00Z">
        <w:r w:rsidR="00EF4A92">
          <w:rPr>
            <w:rFonts w:ascii="Questa-Regular" w:eastAsia="Times New Roman" w:hAnsi="Questa-Regular" w:cs="Times New Roman"/>
            <w:color w:val="212529"/>
            <w:sz w:val="23"/>
            <w:szCs w:val="23"/>
            <w:lang w:eastAsia="da-DK"/>
          </w:rPr>
          <w:t>5</w:t>
        </w:r>
      </w:ins>
      <w:del w:id="150" w:author="Charlotte Løchte" w:date="2025-11-26T14:50:00Z">
        <w:r w:rsidRPr="00CB243A" w:rsidDel="00EF4A92">
          <w:rPr>
            <w:rFonts w:ascii="Questa-Regular" w:eastAsia="Times New Roman" w:hAnsi="Questa-Regular" w:cs="Times New Roman"/>
            <w:color w:val="212529"/>
            <w:sz w:val="23"/>
            <w:szCs w:val="23"/>
            <w:lang w:eastAsia="da-DK"/>
          </w:rPr>
          <w:delText>3</w:delText>
        </w:r>
      </w:del>
      <w:r w:rsidRPr="00CB243A">
        <w:rPr>
          <w:rFonts w:ascii="Questa-Regular" w:eastAsia="Times New Roman" w:hAnsi="Questa-Regular" w:cs="Times New Roman"/>
          <w:color w:val="212529"/>
          <w:sz w:val="23"/>
          <w:szCs w:val="23"/>
          <w:lang w:eastAsia="da-DK"/>
        </w:rPr>
        <w:t>, stk. 1.</w:t>
      </w:r>
    </w:p>
    <w:p w14:paraId="6B990C27" w14:textId="3AA915A6"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w:t>
      </w:r>
      <w:ins w:id="151" w:author="Cecilie Rahbek Wassberg" w:date="2025-11-18T12:13:00Z">
        <w:r w:rsidR="00496284">
          <w:rPr>
            <w:rFonts w:ascii="Questa-Regular" w:eastAsia="Times New Roman" w:hAnsi="Questa-Regular" w:cs="Times New Roman"/>
            <w:color w:val="212529"/>
            <w:sz w:val="23"/>
            <w:szCs w:val="23"/>
            <w:lang w:eastAsia="da-DK"/>
          </w:rPr>
          <w:t>Rangerings</w:t>
        </w:r>
      </w:ins>
      <w:del w:id="152" w:author="Cecilie Rahbek Wassberg" w:date="2025-11-18T12:13:00Z">
        <w:r w:rsidRPr="00CB243A" w:rsidDel="00496284">
          <w:rPr>
            <w:rFonts w:ascii="Questa-Regular" w:eastAsia="Times New Roman" w:hAnsi="Questa-Regular" w:cs="Times New Roman"/>
            <w:color w:val="212529"/>
            <w:sz w:val="23"/>
            <w:szCs w:val="23"/>
            <w:lang w:eastAsia="da-DK"/>
          </w:rPr>
          <w:delText>Udvælgelses</w:delText>
        </w:r>
      </w:del>
      <w:r w:rsidRPr="00CB243A">
        <w:rPr>
          <w:rFonts w:ascii="Questa-Regular" w:eastAsia="Times New Roman" w:hAnsi="Questa-Regular" w:cs="Times New Roman"/>
          <w:color w:val="212529"/>
          <w:sz w:val="23"/>
          <w:szCs w:val="23"/>
          <w:lang w:eastAsia="da-DK"/>
        </w:rPr>
        <w:t>kriterierne kan omfatte faglige kriterier og relevant erfaring, herunder erhvervserfaring. Heri kan indgå optagelsesprøver, samtaler m.v.</w:t>
      </w:r>
    </w:p>
    <w:p w14:paraId="6974186B" w14:textId="0F5833DA"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xml:space="preserve"> Oplysninger om adgangsbegrænsning og </w:t>
      </w:r>
      <w:ins w:id="153" w:author="Cecilie Rahbek Wassberg" w:date="2025-11-18T12:13:00Z">
        <w:r w:rsidR="00496284">
          <w:rPr>
            <w:rFonts w:ascii="Questa-Regular" w:eastAsia="Times New Roman" w:hAnsi="Questa-Regular" w:cs="Times New Roman"/>
            <w:color w:val="212529"/>
            <w:sz w:val="23"/>
            <w:szCs w:val="23"/>
            <w:lang w:eastAsia="da-DK"/>
          </w:rPr>
          <w:t>rangerings</w:t>
        </w:r>
      </w:ins>
      <w:del w:id="154" w:author="Cecilie Rahbek Wassberg" w:date="2025-11-18T12:13:00Z">
        <w:r w:rsidRPr="00CB243A" w:rsidDel="00496284">
          <w:rPr>
            <w:rFonts w:ascii="Questa-Regular" w:eastAsia="Times New Roman" w:hAnsi="Questa-Regular" w:cs="Times New Roman"/>
            <w:color w:val="212529"/>
            <w:sz w:val="23"/>
            <w:szCs w:val="23"/>
            <w:lang w:eastAsia="da-DK"/>
          </w:rPr>
          <w:delText>udvælgelses</w:delText>
        </w:r>
      </w:del>
      <w:r w:rsidRPr="00CB243A">
        <w:rPr>
          <w:rFonts w:ascii="Questa-Regular" w:eastAsia="Times New Roman" w:hAnsi="Questa-Regular" w:cs="Times New Roman"/>
          <w:color w:val="212529"/>
          <w:sz w:val="23"/>
          <w:szCs w:val="23"/>
          <w:lang w:eastAsia="da-DK"/>
        </w:rPr>
        <w:t>kriterier skal offentliggøres på institutionens hjemmeside</w:t>
      </w:r>
      <w:ins w:id="155" w:author="Charlotte Løchte" w:date="2025-11-26T14:52:00Z">
        <w:r w:rsidR="00EF4A92">
          <w:rPr>
            <w:rFonts w:ascii="Questa-Regular" w:eastAsia="Times New Roman" w:hAnsi="Questa-Regular" w:cs="Times New Roman"/>
            <w:color w:val="212529"/>
            <w:sz w:val="23"/>
            <w:szCs w:val="23"/>
            <w:lang w:eastAsia="da-DK"/>
          </w:rPr>
          <w:t>,</w:t>
        </w:r>
      </w:ins>
      <w:r w:rsidRPr="00CB243A">
        <w:rPr>
          <w:rFonts w:ascii="Questa-Regular" w:eastAsia="Times New Roman" w:hAnsi="Questa-Regular" w:cs="Times New Roman"/>
          <w:color w:val="212529"/>
          <w:sz w:val="23"/>
          <w:szCs w:val="23"/>
          <w:lang w:eastAsia="da-DK"/>
        </w:rPr>
        <w:t xml:space="preserve"> senest 1. februar mindst 1 år</w:t>
      </w:r>
      <w:del w:id="156" w:author="Charlotte Løchte" w:date="2025-11-26T14:51:00Z">
        <w:r w:rsidRPr="00CB243A" w:rsidDel="00EF4A92">
          <w:rPr>
            <w:rFonts w:ascii="Questa-Regular" w:eastAsia="Times New Roman" w:hAnsi="Questa-Regular" w:cs="Times New Roman"/>
            <w:color w:val="212529"/>
            <w:sz w:val="23"/>
            <w:szCs w:val="23"/>
            <w:lang w:eastAsia="da-DK"/>
          </w:rPr>
          <w:delText>,</w:delText>
        </w:r>
      </w:del>
      <w:r w:rsidRPr="00CB243A">
        <w:rPr>
          <w:rFonts w:ascii="Questa-Regular" w:eastAsia="Times New Roman" w:hAnsi="Questa-Regular" w:cs="Times New Roman"/>
          <w:color w:val="212529"/>
          <w:sz w:val="23"/>
          <w:szCs w:val="23"/>
          <w:lang w:eastAsia="da-DK"/>
        </w:rPr>
        <w:t xml:space="preserve"> før de får virkning.</w:t>
      </w:r>
    </w:p>
    <w:p w14:paraId="25D9C293" w14:textId="77777777" w:rsidR="00CB243A" w:rsidRPr="00CB243A" w:rsidRDefault="00CB243A" w:rsidP="00CB243A">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Kapitel 4</w:t>
      </w:r>
    </w:p>
    <w:p w14:paraId="2E0A44FD" w14:textId="77777777" w:rsidR="00CB243A" w:rsidRPr="00CB243A" w:rsidRDefault="00CB243A" w:rsidP="00CB243A">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Fællesbestemmelser</w:t>
      </w:r>
    </w:p>
    <w:p w14:paraId="5B05719B"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Sprogkrav</w:t>
      </w:r>
    </w:p>
    <w:p w14:paraId="7AE41D06" w14:textId="7F45BCAF"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57" w:author="Cecilie Rahbek Wassberg" w:date="2025-11-19T12:21:00Z">
        <w:r w:rsidR="00F24325">
          <w:rPr>
            <w:rFonts w:ascii="Questa-Regular" w:eastAsia="Times New Roman" w:hAnsi="Questa-Regular" w:cs="Times New Roman"/>
            <w:b/>
            <w:bCs/>
            <w:color w:val="212529"/>
            <w:sz w:val="23"/>
            <w:szCs w:val="23"/>
            <w:lang w:eastAsia="da-DK"/>
          </w:rPr>
          <w:t>32</w:t>
        </w:r>
      </w:ins>
      <w:del w:id="158" w:author="Cecilie Rahbek Wassberg" w:date="2025-11-19T12:21:00Z">
        <w:r w:rsidRPr="00CB243A" w:rsidDel="00F24325">
          <w:rPr>
            <w:rFonts w:ascii="Questa-Regular" w:eastAsia="Times New Roman" w:hAnsi="Questa-Regular" w:cs="Times New Roman"/>
            <w:b/>
            <w:bCs/>
            <w:color w:val="212529"/>
            <w:sz w:val="23"/>
            <w:szCs w:val="23"/>
            <w:lang w:eastAsia="da-DK"/>
          </w:rPr>
          <w:delText>30</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xml:space="preserve"> På baggrund af en konkret, faglig vurdering kan institutionen kræve, at udenlandske ansøgere eller ansøgere med et udenlandsk adgangsgrundlag skal have bestået studieprøven i dansk eller have dokumenteret tilsvarende danskkundskaber. Hvis en ansøger ikke har mulighed </w:t>
      </w:r>
      <w:r w:rsidRPr="00CB243A">
        <w:rPr>
          <w:rFonts w:ascii="Questa-Regular" w:eastAsia="Times New Roman" w:hAnsi="Questa-Regular" w:cs="Times New Roman"/>
          <w:color w:val="212529"/>
          <w:sz w:val="23"/>
          <w:szCs w:val="23"/>
          <w:lang w:eastAsia="da-DK"/>
        </w:rPr>
        <w:lastRenderedPageBreak/>
        <w:t>for at blive indstillet til studieprøven i dansk, kan institutionen alene kræve, at ansøgeren senest inden studiestarten har dokumenteret tilsvarende danskkundskaber.</w:t>
      </w:r>
    </w:p>
    <w:p w14:paraId="1C3A6798"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Uddannelsesinstitutionen kan kræve, at studieprøven i dansk er bestået med et bestemt eksamensgennemsnit som minimum, eller at enkelte eller alle delprøver er bestået med en bestemt minimumskarakter, der er højere end karakteren 02.</w:t>
      </w:r>
    </w:p>
    <w:p w14:paraId="07A4E1CD"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Krav til danskkundskaber, herunder hvornår studieprøven i dansk skal være aflagt, skal fremgå af uddannelsesinstitutionens hjemmeside. Fastsættelse og skærpelse af krav til danskkundskaber skal varsles med 2 år, før de får virkning.</w:t>
      </w:r>
    </w:p>
    <w:p w14:paraId="5B77360F" w14:textId="764DAD8E"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59" w:author="Cecilie Rahbek Wassberg" w:date="2025-11-19T12:21:00Z">
        <w:r w:rsidR="00F24325">
          <w:rPr>
            <w:rFonts w:ascii="Questa-Regular" w:eastAsia="Times New Roman" w:hAnsi="Questa-Regular" w:cs="Times New Roman"/>
            <w:b/>
            <w:bCs/>
            <w:color w:val="212529"/>
            <w:sz w:val="23"/>
            <w:szCs w:val="23"/>
            <w:lang w:eastAsia="da-DK"/>
          </w:rPr>
          <w:t>33</w:t>
        </w:r>
      </w:ins>
      <w:del w:id="160" w:author="Cecilie Rahbek Wassberg" w:date="2025-11-19T12:21:00Z">
        <w:r w:rsidRPr="00CB243A" w:rsidDel="00F24325">
          <w:rPr>
            <w:rFonts w:ascii="Questa-Regular" w:eastAsia="Times New Roman" w:hAnsi="Questa-Regular" w:cs="Times New Roman"/>
            <w:b/>
            <w:bCs/>
            <w:color w:val="212529"/>
            <w:sz w:val="23"/>
            <w:szCs w:val="23"/>
            <w:lang w:eastAsia="da-DK"/>
          </w:rPr>
          <w:delText>31</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Hvis uddannelsens godkendte udbudssprog er engelsk, skal ansøgeren have bestået engelsk på mindst B-niveau. Uddannelsesinstitutionen kan beslutte, at kravet kan opfyldes gennem en sprogtest. Følgende sprogtests erstatter kravet, forudsat at ansøgeren har opnået det anførte mindsteresultat, jf. dog stk. 3:</w:t>
      </w:r>
    </w:p>
    <w:p w14:paraId="0761CD52"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Engelsk på A-niveau med et opnået vægtet gennemsnit på mindst 2,0 uden oprunding.</w:t>
      </w:r>
    </w:p>
    <w:p w14:paraId="4E0E7D88"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En TOEFL-test med et testresultat på mindst 83 eller IELTS-test med et testresultat på mindst 6,5.</w:t>
      </w:r>
    </w:p>
    <w:p w14:paraId="1CF2B3D5"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3) En anden test, som institutionen anerkender, og som kompetencemæssigt svarer til stk. 1, 1. pkt.</w:t>
      </w:r>
    </w:p>
    <w:p w14:paraId="25E9BBA9"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4) En prøve, som er særligt tilrettelagt af institutionen, og som kompetencemæssigt svarer til stk. 1, 1. pkt.</w:t>
      </w:r>
    </w:p>
    <w:p w14:paraId="12D10E9A"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Stk. 1 finder tilsvarende anvendelse, hvis dele af en dansksproget uddannelse skal gennemføres med undervisning på engelsk.</w:t>
      </w:r>
    </w:p>
    <w:p w14:paraId="7929D301"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Hvis adgang efter stk. 1 forudsætter engelsk på A-niveau skal ansøgeren have opnået et vægtet gennemsnit på mindst 2,0 uden oprunding. Institutionen kan beslutte, at kravet kan opfyldes gennem en sprogtest. Følgende sprogtests erstatter kravet om engelsk A som adgangskrav:</w:t>
      </w:r>
    </w:p>
    <w:p w14:paraId="5490BBE2"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En test, som institutionen anerkender, og som kompetencemæssigt svarer til engelsk på A-niveau med et vægtet gennemsnit på mindst 2,0 uden oprunding.</w:t>
      </w:r>
    </w:p>
    <w:p w14:paraId="4F84A3F1"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En prøve, som er særligt tilrettelagt af institutionen, og som kompetencemæssigt svarer til engelsk på A-niveau med et vægtet gennemsnit på mindst 2,0 uden oprunding.</w:t>
      </w:r>
    </w:p>
    <w:p w14:paraId="2E92426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Institutionen kan fastsætte krav om højere karakterer eller testresultater. Skærpelser skal varsles på institutionens hjemmeside mindst 1 år, før de skærpede krav træder i kraft.</w:t>
      </w:r>
    </w:p>
    <w:p w14:paraId="3C0A0178"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Institutionens hjemmeside skal indeholde oplysninger om anerkendte tests, gyldighedsperiode og eventuel særligt tilrettelagt prøve. Endvidere skal hjemmesiden oplyse om eventuelle skærpede karakterkrav og testresultater.</w:t>
      </w:r>
    </w:p>
    <w:p w14:paraId="66E73E32"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Ansøgerens oplysningspligt om beståede fag på samme niveau</w:t>
      </w:r>
    </w:p>
    <w:p w14:paraId="5049E9B1" w14:textId="59E1EE18"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61" w:author="Cecilie Rahbek Wassberg" w:date="2025-11-19T12:21:00Z">
        <w:r w:rsidR="00F24325">
          <w:rPr>
            <w:rFonts w:ascii="Questa-Regular" w:eastAsia="Times New Roman" w:hAnsi="Questa-Regular" w:cs="Times New Roman"/>
            <w:b/>
            <w:bCs/>
            <w:color w:val="212529"/>
            <w:sz w:val="23"/>
            <w:szCs w:val="23"/>
            <w:lang w:eastAsia="da-DK"/>
          </w:rPr>
          <w:t>34</w:t>
        </w:r>
      </w:ins>
      <w:del w:id="162" w:author="Cecilie Rahbek Wassberg" w:date="2025-11-19T12:21:00Z">
        <w:r w:rsidRPr="00CB243A" w:rsidDel="00F24325">
          <w:rPr>
            <w:rFonts w:ascii="Questa-Regular" w:eastAsia="Times New Roman" w:hAnsi="Questa-Regular" w:cs="Times New Roman"/>
            <w:b/>
            <w:bCs/>
            <w:color w:val="212529"/>
            <w:sz w:val="23"/>
            <w:szCs w:val="23"/>
            <w:lang w:eastAsia="da-DK"/>
          </w:rPr>
          <w:delText>32</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Ansøgere skal oplyse om og søge merit for beståede fag fra alle tidligere danske og udenlandske uddannelsesforløb på samme niveau. Uddannelsesinstitutionen fastsætter regler om disciplinære foranstaltninger, for ansøgere som afgiver urigtige eller mangelfulde oplysninger.</w:t>
      </w:r>
    </w:p>
    <w:p w14:paraId="3E9709DC"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 </w:t>
      </w:r>
      <w:r w:rsidRPr="00CB243A">
        <w:rPr>
          <w:rFonts w:ascii="Questa-Regular" w:eastAsia="Times New Roman" w:hAnsi="Questa-Regular" w:cs="Times New Roman"/>
          <w:color w:val="212529"/>
          <w:sz w:val="23"/>
          <w:szCs w:val="23"/>
          <w:lang w:eastAsia="da-DK"/>
        </w:rPr>
        <w:t>Institutionens afgørelse vedrørende merit kan påklages til Kvalifikationsnævnet inden for en frist af 4 uger, efter afgørelsen er meddelt klageren.</w:t>
      </w:r>
    </w:p>
    <w:p w14:paraId="43621F9A"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Indskrivning</w:t>
      </w:r>
    </w:p>
    <w:p w14:paraId="26633941" w14:textId="543B0F70"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63" w:author="Cecilie Rahbek Wassberg" w:date="2025-11-19T12:21:00Z">
        <w:r w:rsidR="00F24325">
          <w:rPr>
            <w:rFonts w:ascii="Questa-Regular" w:eastAsia="Times New Roman" w:hAnsi="Questa-Regular" w:cs="Times New Roman"/>
            <w:b/>
            <w:bCs/>
            <w:color w:val="212529"/>
            <w:sz w:val="23"/>
            <w:szCs w:val="23"/>
            <w:lang w:eastAsia="da-DK"/>
          </w:rPr>
          <w:t>35</w:t>
        </w:r>
      </w:ins>
      <w:del w:id="164" w:author="Cecilie Rahbek Wassberg" w:date="2025-11-19T12:21:00Z">
        <w:r w:rsidRPr="00CB243A" w:rsidDel="00F24325">
          <w:rPr>
            <w:rFonts w:ascii="Questa-Regular" w:eastAsia="Times New Roman" w:hAnsi="Questa-Regular" w:cs="Times New Roman"/>
            <w:b/>
            <w:bCs/>
            <w:color w:val="212529"/>
            <w:sz w:val="23"/>
            <w:szCs w:val="23"/>
            <w:lang w:eastAsia="da-DK"/>
          </w:rPr>
          <w:delText>33</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indskriver den studerende på det relevante studietrin på uddannelsen i en af følgende kategorier:</w:t>
      </w:r>
    </w:p>
    <w:p w14:paraId="47983214"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Bacheloruddannelse.</w:t>
      </w:r>
    </w:p>
    <w:p w14:paraId="34C5FD56"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2) Kandidatuddannelse.</w:t>
      </w:r>
    </w:p>
    <w:p w14:paraId="2A949E71"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lastRenderedPageBreak/>
        <w:t>3) Modul eller dele heraf med henblik på merit i anden uddannelse.</w:t>
      </w:r>
    </w:p>
    <w:p w14:paraId="228F127E"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4) Gæstestuderende i øvrigt.</w:t>
      </w:r>
    </w:p>
    <w:p w14:paraId="65C54383"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Institutionen kan fastsætte nærmere regler om indskrivningen.</w:t>
      </w:r>
    </w:p>
    <w:p w14:paraId="5BBBED54" w14:textId="73883EBD"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65" w:author="Cecilie Rahbek Wassberg" w:date="2025-11-19T12:22:00Z">
        <w:r w:rsidR="00F24325">
          <w:rPr>
            <w:rFonts w:ascii="Questa-Regular" w:eastAsia="Times New Roman" w:hAnsi="Questa-Regular" w:cs="Times New Roman"/>
            <w:b/>
            <w:bCs/>
            <w:color w:val="212529"/>
            <w:sz w:val="23"/>
            <w:szCs w:val="23"/>
            <w:lang w:eastAsia="da-DK"/>
          </w:rPr>
          <w:t>36</w:t>
        </w:r>
      </w:ins>
      <w:del w:id="166" w:author="Cecilie Rahbek Wassberg" w:date="2025-11-19T12:21:00Z">
        <w:r w:rsidRPr="00CB243A" w:rsidDel="00F24325">
          <w:rPr>
            <w:rFonts w:ascii="Questa-Regular" w:eastAsia="Times New Roman" w:hAnsi="Questa-Regular" w:cs="Times New Roman"/>
            <w:b/>
            <w:bCs/>
            <w:color w:val="212529"/>
            <w:sz w:val="23"/>
            <w:szCs w:val="23"/>
            <w:lang w:eastAsia="da-DK"/>
          </w:rPr>
          <w:delText>34</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Den studerende kan ikke være indskrevet ved mere end en heltidsuddannelse ad gangen, jf. dog § 3</w:t>
      </w:r>
      <w:ins w:id="167" w:author="Charlotte Løchte" w:date="2025-11-26T14:59:00Z">
        <w:r w:rsidR="00BA008B">
          <w:rPr>
            <w:rFonts w:ascii="Questa-Regular" w:eastAsia="Times New Roman" w:hAnsi="Questa-Regular" w:cs="Times New Roman"/>
            <w:color w:val="212529"/>
            <w:sz w:val="23"/>
            <w:szCs w:val="23"/>
            <w:lang w:eastAsia="da-DK"/>
          </w:rPr>
          <w:t>5</w:t>
        </w:r>
      </w:ins>
      <w:del w:id="168" w:author="Charlotte Løchte" w:date="2025-11-26T14:59:00Z">
        <w:r w:rsidRPr="00CB243A" w:rsidDel="00BA008B">
          <w:rPr>
            <w:rFonts w:ascii="Questa-Regular" w:eastAsia="Times New Roman" w:hAnsi="Questa-Regular" w:cs="Times New Roman"/>
            <w:color w:val="212529"/>
            <w:sz w:val="23"/>
            <w:szCs w:val="23"/>
            <w:lang w:eastAsia="da-DK"/>
          </w:rPr>
          <w:delText>3</w:delText>
        </w:r>
      </w:del>
      <w:r w:rsidRPr="00CB243A">
        <w:rPr>
          <w:rFonts w:ascii="Questa-Regular" w:eastAsia="Times New Roman" w:hAnsi="Questa-Regular" w:cs="Times New Roman"/>
          <w:color w:val="212529"/>
          <w:sz w:val="23"/>
          <w:szCs w:val="23"/>
          <w:lang w:eastAsia="da-DK"/>
        </w:rPr>
        <w:t>, stk. 1, nr. 3 og 4.</w:t>
      </w:r>
    </w:p>
    <w:p w14:paraId="538C8934"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Overflytning</w:t>
      </w:r>
    </w:p>
    <w:p w14:paraId="517879FD" w14:textId="0D0F04C5"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69" w:author="Cecilie Rahbek Wassberg" w:date="2025-11-19T12:22:00Z">
        <w:r w:rsidR="00F24325">
          <w:rPr>
            <w:rFonts w:ascii="Questa-Regular" w:eastAsia="Times New Roman" w:hAnsi="Questa-Regular" w:cs="Times New Roman"/>
            <w:b/>
            <w:bCs/>
            <w:color w:val="212529"/>
            <w:sz w:val="23"/>
            <w:szCs w:val="23"/>
            <w:lang w:eastAsia="da-DK"/>
          </w:rPr>
          <w:t>37</w:t>
        </w:r>
      </w:ins>
      <w:del w:id="170" w:author="Cecilie Rahbek Wassberg" w:date="2025-11-19T12:22:00Z">
        <w:r w:rsidRPr="00CB243A" w:rsidDel="00F24325">
          <w:rPr>
            <w:rFonts w:ascii="Questa-Regular" w:eastAsia="Times New Roman" w:hAnsi="Questa-Regular" w:cs="Times New Roman"/>
            <w:b/>
            <w:bCs/>
            <w:color w:val="212529"/>
            <w:sz w:val="23"/>
            <w:szCs w:val="23"/>
            <w:lang w:eastAsia="da-DK"/>
          </w:rPr>
          <w:delText>35</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En bachelorstuderende skal ansøge om optagelse via optagelsesportalen www.optagelse.dk, hvis vedkommende ønsker at fortsætte på sin uddannelse på en ny institution (overflytning), jf. dog stk. 2. En kandidatstuderende skal indgive sin ansøgning til den nye institution i henhold til den fastlagte ansøgningsproces efter § 27, jf. dog stk. 2.</w:t>
      </w:r>
    </w:p>
    <w:p w14:paraId="15ECC08B"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En studerende, jf. stk. 1, skal ansøge den nye institution om overflytning, hvis pågældende har bestået uddannelsens første år, som det er tilrettelagt på den nye institution. Indskrivning forudsætter, at ansøgeren opfylder adgangskravene, og at der er ledig studieplads. Beståede prøver kan ikke tages om, medmindre institutionen vurderer, at den beståede uddannelsesaktivitet er fagligt forældet.</w:t>
      </w:r>
    </w:p>
    <w:p w14:paraId="36A361F9"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Det er en betingelse for overflytning, at den studerende, jf. stk. 1, samtykker til, at den ansøgte institution kontakter den første institution med henblik på at få oplysninger om beståede fag, brugte prøveforsøg i ikke-beståede fag, indskrivningsperioden og eventuel anden information, der er relevant for behandlingen af ansøgningen. Den første institution meddeler den ansøgte institution, hvis betingelserne for udskrivning efter § 37, nr. 2-6, er opfyldt.</w:t>
      </w:r>
    </w:p>
    <w:p w14:paraId="34F26041"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Bestemmelsen finder tilsvarende anvendelse for studerende, der ansøger om at skifte fra et udbud af en uddannelse til et andet udbud af samme uddannelse på samme institution.</w:t>
      </w:r>
    </w:p>
    <w:p w14:paraId="51636C70"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 40 finder anvendelse ved behandling af en ansøgning om overflytning.</w:t>
      </w:r>
    </w:p>
    <w:p w14:paraId="6E43E1D2"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6.</w:t>
      </w:r>
      <w:r w:rsidRPr="00CB243A">
        <w:rPr>
          <w:rFonts w:ascii="Questa-Regular" w:eastAsia="Times New Roman" w:hAnsi="Questa-Regular" w:cs="Times New Roman"/>
          <w:color w:val="212529"/>
          <w:sz w:val="23"/>
          <w:szCs w:val="23"/>
          <w:lang w:eastAsia="da-DK"/>
        </w:rPr>
        <w:t> Institutionen kan anvende lodtrækning, hvis der er flere ansøgere end ledige studiepladser.</w:t>
      </w:r>
    </w:p>
    <w:p w14:paraId="3D3B2D0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7. </w:t>
      </w:r>
      <w:r w:rsidRPr="00CB243A">
        <w:rPr>
          <w:rFonts w:ascii="Questa-Regular" w:eastAsia="Times New Roman" w:hAnsi="Questa-Regular" w:cs="Times New Roman"/>
          <w:color w:val="212529"/>
          <w:sz w:val="23"/>
          <w:szCs w:val="23"/>
          <w:lang w:eastAsia="da-DK"/>
        </w:rPr>
        <w:t>Hvis der foreligger usædvanlige forhold, kan den ansøgte institution dispensere fra kravet om, at første studieår skal være bestået.</w:t>
      </w:r>
    </w:p>
    <w:p w14:paraId="223B2336"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Studieskift</w:t>
      </w:r>
    </w:p>
    <w:p w14:paraId="51C294E6" w14:textId="4CDBCCBA"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71" w:author="Cecilie Rahbek Wassberg" w:date="2025-11-19T12:22:00Z">
        <w:r w:rsidR="00F24325">
          <w:rPr>
            <w:rFonts w:ascii="Questa-Regular" w:eastAsia="Times New Roman" w:hAnsi="Questa-Regular" w:cs="Times New Roman"/>
            <w:b/>
            <w:bCs/>
            <w:color w:val="212529"/>
            <w:sz w:val="23"/>
            <w:szCs w:val="23"/>
            <w:lang w:eastAsia="da-DK"/>
          </w:rPr>
          <w:t>38</w:t>
        </w:r>
      </w:ins>
      <w:del w:id="172" w:author="Cecilie Rahbek Wassberg" w:date="2025-11-19T12:22:00Z">
        <w:r w:rsidRPr="00CB243A" w:rsidDel="00F24325">
          <w:rPr>
            <w:rFonts w:ascii="Questa-Regular" w:eastAsia="Times New Roman" w:hAnsi="Questa-Regular" w:cs="Times New Roman"/>
            <w:b/>
            <w:bCs/>
            <w:color w:val="212529"/>
            <w:sz w:val="23"/>
            <w:szCs w:val="23"/>
            <w:lang w:eastAsia="da-DK"/>
          </w:rPr>
          <w:delText>36</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En bachelorstuderende skal ansøge om optagelse på optagelsesportalen www.optagelse.dk, hvis vedkommende ønsker at skifte til en ny uddannelse (studieskift), jf. dog stk. 2. En kandidatstuderende skal indgive sin ansøgning til institutionen i henhold til den fastlagte ansøgningsproces efter § 2</w:t>
      </w:r>
      <w:ins w:id="173" w:author="Charlotte Løchte" w:date="2025-11-26T15:00:00Z">
        <w:r w:rsidR="00BA008B">
          <w:rPr>
            <w:rFonts w:ascii="Questa-Regular" w:eastAsia="Times New Roman" w:hAnsi="Questa-Regular" w:cs="Times New Roman"/>
            <w:color w:val="212529"/>
            <w:sz w:val="23"/>
            <w:szCs w:val="23"/>
            <w:lang w:eastAsia="da-DK"/>
          </w:rPr>
          <w:t>9</w:t>
        </w:r>
      </w:ins>
      <w:del w:id="174" w:author="Charlotte Løchte" w:date="2025-11-26T15:00:00Z">
        <w:r w:rsidRPr="00CB243A" w:rsidDel="00BA008B">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 jf. dog stk. 2.</w:t>
      </w:r>
    </w:p>
    <w:p w14:paraId="30D723EE"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En studerende, jf. stk. 1, skal ansøge institutionen om studieskift, hvis pågældende har bestået den ansøgte uddannelses første år. Indskrivning forudsætter, at ansøgeren opfylder adgangskravene, og at der er ledig studieplads. Beståede prøver kan ikke tages om, medmindre institutionen vurderer, at den beståede uddannelsesaktivitet er fagligt forældet.</w:t>
      </w:r>
    </w:p>
    <w:p w14:paraId="488A3C4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Institutionen kan anvende lodtrækning, hvis der er flere ansøgere end ledige studiepladser.</w:t>
      </w:r>
    </w:p>
    <w:p w14:paraId="7A3728F6"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4.</w:t>
      </w:r>
      <w:r w:rsidRPr="00CB243A">
        <w:rPr>
          <w:rFonts w:ascii="Questa-Regular" w:eastAsia="Times New Roman" w:hAnsi="Questa-Regular" w:cs="Times New Roman"/>
          <w:color w:val="212529"/>
          <w:sz w:val="23"/>
          <w:szCs w:val="23"/>
          <w:lang w:eastAsia="da-DK"/>
        </w:rPr>
        <w:t> Hvis der foreligger usædvanlige forhold, kan den nye institution dispensere fra kravet om, at første studieår skal være bestået.</w:t>
      </w:r>
    </w:p>
    <w:p w14:paraId="312B55E9"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Udskrivning</w:t>
      </w:r>
    </w:p>
    <w:p w14:paraId="668B9EE3" w14:textId="74196A4E"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75" w:author="Cecilie Rahbek Wassberg" w:date="2025-11-19T12:22:00Z">
        <w:r w:rsidR="00F24325">
          <w:rPr>
            <w:rFonts w:ascii="Questa-Regular" w:eastAsia="Times New Roman" w:hAnsi="Questa-Regular" w:cs="Times New Roman"/>
            <w:b/>
            <w:bCs/>
            <w:color w:val="212529"/>
            <w:sz w:val="23"/>
            <w:szCs w:val="23"/>
            <w:lang w:eastAsia="da-DK"/>
          </w:rPr>
          <w:t>39</w:t>
        </w:r>
      </w:ins>
      <w:del w:id="176" w:author="Cecilie Rahbek Wassberg" w:date="2025-11-19T12:22:00Z">
        <w:r w:rsidRPr="00CB243A" w:rsidDel="00F24325">
          <w:rPr>
            <w:rFonts w:ascii="Questa-Regular" w:eastAsia="Times New Roman" w:hAnsi="Questa-Regular" w:cs="Times New Roman"/>
            <w:b/>
            <w:bCs/>
            <w:color w:val="212529"/>
            <w:sz w:val="23"/>
            <w:szCs w:val="23"/>
            <w:lang w:eastAsia="da-DK"/>
          </w:rPr>
          <w:delText>37</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bringer indskrivningen til ophør for studerende, der</w:t>
      </w:r>
    </w:p>
    <w:p w14:paraId="155B631A"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1) har gennemført uddannelsen,</w:t>
      </w:r>
    </w:p>
    <w:p w14:paraId="6DF5A0DA"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lastRenderedPageBreak/>
        <w:t>2) er afskåret fra at fortsætte uddannelsen, fordi den pågældende ikke har bestået studiestartsprøven,</w:t>
      </w:r>
    </w:p>
    <w:p w14:paraId="0328C52F"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3) er afskåret fra at fortsætte uddannelsen, fordi den pågældende har opbrugt sine prøveforsøg,</w:t>
      </w:r>
    </w:p>
    <w:p w14:paraId="4E214476"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4) er afskåret fra at fortsætte uddannelsen, fordi den pågældende ikke har deltaget i eller har bestået førsteårsprøven,</w:t>
      </w:r>
    </w:p>
    <w:p w14:paraId="6D4C3909" w14:textId="7777777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5) er afskåret fra at fortsætte uddannelsen, fordi den pågældende ikke har opfyldt et studieaktivitetskrav,</w:t>
      </w:r>
    </w:p>
    <w:p w14:paraId="2034FAC5" w14:textId="1ECE7D02" w:rsidR="00CB243A" w:rsidRDefault="00CB243A" w:rsidP="00CB243A">
      <w:pPr>
        <w:shd w:val="clear" w:color="auto" w:fill="F9F9FB"/>
        <w:spacing w:line="240" w:lineRule="auto"/>
        <w:ind w:left="280"/>
        <w:rPr>
          <w:ins w:id="177" w:author="Cecilie Rahbek Wassberg" w:date="2025-11-18T12:49:00Z"/>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6) er afskåret fra at fortsætte uddannelsen som følge af uddannelsens regler,</w:t>
      </w:r>
    </w:p>
    <w:p w14:paraId="729E76B0" w14:textId="1CEC81CC" w:rsidR="00207A6E" w:rsidRPr="00CB243A" w:rsidRDefault="00207A6E" w:rsidP="00CB243A">
      <w:pPr>
        <w:shd w:val="clear" w:color="auto" w:fill="F9F9FB"/>
        <w:spacing w:line="240" w:lineRule="auto"/>
        <w:ind w:left="280"/>
        <w:rPr>
          <w:rFonts w:ascii="Questa-Regular" w:eastAsia="Times New Roman" w:hAnsi="Questa-Regular" w:cs="Times New Roman"/>
          <w:color w:val="212529"/>
          <w:sz w:val="23"/>
          <w:szCs w:val="23"/>
          <w:lang w:eastAsia="da-DK"/>
        </w:rPr>
      </w:pPr>
      <w:ins w:id="178" w:author="Cecilie Rahbek Wassberg" w:date="2025-11-18T12:49:00Z">
        <w:r>
          <w:rPr>
            <w:rFonts w:ascii="Questa-Regular" w:eastAsia="Times New Roman" w:hAnsi="Questa-Regular" w:cs="Times New Roman"/>
            <w:color w:val="212529"/>
            <w:sz w:val="23"/>
            <w:szCs w:val="23"/>
            <w:lang w:eastAsia="da-DK"/>
          </w:rPr>
          <w:t>7) ikke har lovligt ophold i Danmark,</w:t>
        </w:r>
      </w:ins>
    </w:p>
    <w:p w14:paraId="2B850BA5" w14:textId="6B4CF887" w:rsidR="00CB243A" w:rsidRPr="00CB243A" w:rsidRDefault="00CB243A" w:rsidP="00CB243A">
      <w:pPr>
        <w:shd w:val="clear" w:color="auto" w:fill="F9F9FB"/>
        <w:spacing w:line="240" w:lineRule="auto"/>
        <w:ind w:left="280"/>
        <w:rPr>
          <w:rFonts w:ascii="Questa-Regular" w:eastAsia="Times New Roman" w:hAnsi="Questa-Regular" w:cs="Times New Roman"/>
          <w:color w:val="212529"/>
          <w:sz w:val="23"/>
          <w:szCs w:val="23"/>
          <w:lang w:eastAsia="da-DK"/>
        </w:rPr>
      </w:pPr>
      <w:del w:id="179" w:author="Cecilie Rahbek Wassberg" w:date="2025-11-18T12:49:00Z">
        <w:r w:rsidRPr="00CB243A" w:rsidDel="00207A6E">
          <w:rPr>
            <w:rFonts w:ascii="Questa-Regular" w:eastAsia="Times New Roman" w:hAnsi="Questa-Regular" w:cs="Times New Roman"/>
            <w:color w:val="212529"/>
            <w:sz w:val="23"/>
            <w:szCs w:val="23"/>
            <w:lang w:eastAsia="da-DK"/>
          </w:rPr>
          <w:delText>7</w:delText>
        </w:r>
      </w:del>
      <w:del w:id="180" w:author="Cecilie Rahbek Wassberg" w:date="2025-12-02T12:43:00Z">
        <w:r w:rsidRPr="00CB243A" w:rsidDel="00CC1288">
          <w:rPr>
            <w:rFonts w:ascii="Questa-Regular" w:eastAsia="Times New Roman" w:hAnsi="Questa-Regular" w:cs="Times New Roman"/>
            <w:color w:val="212529"/>
            <w:sz w:val="23"/>
            <w:szCs w:val="23"/>
            <w:lang w:eastAsia="da-DK"/>
          </w:rPr>
          <w:delText>) melder sig ud af uddannelsen</w:delText>
        </w:r>
      </w:del>
      <w:r w:rsidRPr="00CB243A">
        <w:rPr>
          <w:rFonts w:ascii="Questa-Regular" w:eastAsia="Times New Roman" w:hAnsi="Questa-Regular" w:cs="Times New Roman"/>
          <w:color w:val="212529"/>
          <w:sz w:val="23"/>
          <w:szCs w:val="23"/>
          <w:lang w:eastAsia="da-DK"/>
        </w:rPr>
        <w:t>, eller</w:t>
      </w:r>
    </w:p>
    <w:p w14:paraId="2A1C75A3" w14:textId="0666CE4F" w:rsidR="00CB243A" w:rsidRDefault="00CC1288" w:rsidP="00CB243A">
      <w:pPr>
        <w:shd w:val="clear" w:color="auto" w:fill="F9F9FB"/>
        <w:spacing w:line="240" w:lineRule="auto"/>
        <w:ind w:left="280"/>
        <w:rPr>
          <w:ins w:id="181" w:author="Cecilie Rahbek Wassberg" w:date="2025-12-02T12:43:00Z"/>
          <w:rFonts w:ascii="Questa-Regular" w:eastAsia="Times New Roman" w:hAnsi="Questa-Regular" w:cs="Times New Roman"/>
          <w:color w:val="212529"/>
          <w:sz w:val="23"/>
          <w:szCs w:val="23"/>
          <w:lang w:eastAsia="da-DK"/>
        </w:rPr>
      </w:pPr>
      <w:ins w:id="182" w:author="Cecilie Rahbek Wassberg" w:date="2025-12-02T12:43:00Z">
        <w:r>
          <w:rPr>
            <w:rFonts w:ascii="Questa-Regular" w:eastAsia="Times New Roman" w:hAnsi="Questa-Regular" w:cs="Times New Roman"/>
            <w:color w:val="212529"/>
            <w:sz w:val="23"/>
            <w:szCs w:val="23"/>
            <w:lang w:eastAsia="da-DK"/>
          </w:rPr>
          <w:t>8</w:t>
        </w:r>
      </w:ins>
      <w:del w:id="183" w:author="Cecilie Rahbek Wassberg" w:date="2025-11-18T12:50:00Z">
        <w:r w:rsidR="00CB243A" w:rsidRPr="00CB243A" w:rsidDel="00207A6E">
          <w:rPr>
            <w:rFonts w:ascii="Questa-Regular" w:eastAsia="Times New Roman" w:hAnsi="Questa-Regular" w:cs="Times New Roman"/>
            <w:color w:val="212529"/>
            <w:sz w:val="23"/>
            <w:szCs w:val="23"/>
            <w:lang w:eastAsia="da-DK"/>
          </w:rPr>
          <w:delText>8</w:delText>
        </w:r>
      </w:del>
      <w:r w:rsidR="00CB243A" w:rsidRPr="00CB243A">
        <w:rPr>
          <w:rFonts w:ascii="Questa-Regular" w:eastAsia="Times New Roman" w:hAnsi="Questa-Regular" w:cs="Times New Roman"/>
          <w:color w:val="212529"/>
          <w:sz w:val="23"/>
          <w:szCs w:val="23"/>
          <w:lang w:eastAsia="da-DK"/>
        </w:rPr>
        <w:t>) er varigt bortvist fra institutionen.</w:t>
      </w:r>
    </w:p>
    <w:p w14:paraId="651C7984" w14:textId="50624416" w:rsidR="00CC1288" w:rsidRPr="00CB243A" w:rsidRDefault="00CC1288" w:rsidP="00CB243A">
      <w:pPr>
        <w:shd w:val="clear" w:color="auto" w:fill="F9F9FB"/>
        <w:spacing w:line="240" w:lineRule="auto"/>
        <w:ind w:left="280"/>
        <w:rPr>
          <w:rFonts w:ascii="Questa-Regular" w:eastAsia="Times New Roman" w:hAnsi="Questa-Regular" w:cs="Times New Roman"/>
          <w:color w:val="212529"/>
          <w:sz w:val="23"/>
          <w:szCs w:val="23"/>
          <w:lang w:eastAsia="da-DK"/>
        </w:rPr>
      </w:pPr>
      <w:ins w:id="184" w:author="Cecilie Rahbek Wassberg" w:date="2025-12-02T12:43:00Z">
        <w:r w:rsidRPr="00CC1288">
          <w:rPr>
            <w:rFonts w:ascii="Questa-Regular" w:eastAsia="Times New Roman" w:hAnsi="Questa-Regular" w:cs="Times New Roman"/>
            <w:i/>
            <w:iCs/>
            <w:color w:val="212529"/>
            <w:sz w:val="23"/>
            <w:szCs w:val="23"/>
            <w:lang w:eastAsia="da-DK"/>
            <w:rPrChange w:id="185" w:author="Cecilie Rahbek Wassberg" w:date="2025-12-02T12:50:00Z">
              <w:rPr>
                <w:rFonts w:ascii="Questa-Regular" w:eastAsia="Times New Roman" w:hAnsi="Questa-Regular" w:cs="Times New Roman"/>
                <w:color w:val="212529"/>
                <w:sz w:val="23"/>
                <w:szCs w:val="23"/>
                <w:lang w:eastAsia="da-DK"/>
              </w:rPr>
            </w:rPrChange>
          </w:rPr>
          <w:t>Stk. 2</w:t>
        </w:r>
        <w:r>
          <w:rPr>
            <w:rFonts w:ascii="Questa-Regular" w:eastAsia="Times New Roman" w:hAnsi="Questa-Regular" w:cs="Times New Roman"/>
            <w:color w:val="212529"/>
            <w:sz w:val="23"/>
            <w:szCs w:val="23"/>
            <w:lang w:eastAsia="da-DK"/>
          </w:rPr>
          <w:t xml:space="preserve">. </w:t>
        </w:r>
      </w:ins>
      <w:ins w:id="186" w:author="Cecilie Rahbek Wassberg" w:date="2025-12-02T12:44:00Z">
        <w:r>
          <w:rPr>
            <w:rFonts w:ascii="Questa-Regular" w:eastAsia="Times New Roman" w:hAnsi="Questa-Regular" w:cs="Times New Roman"/>
            <w:color w:val="212529"/>
            <w:sz w:val="23"/>
            <w:szCs w:val="23"/>
            <w:lang w:eastAsia="da-DK"/>
          </w:rPr>
          <w:t xml:space="preserve">Den studerende kan endvidere anmode institutionen om at blive udskrevet af uddannelsen. </w:t>
        </w:r>
      </w:ins>
    </w:p>
    <w:p w14:paraId="20D9A6A3"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Genoptagelse</w:t>
      </w:r>
    </w:p>
    <w:p w14:paraId="58DA8C70" w14:textId="41534605"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187" w:author="Cecilie Rahbek Wassberg" w:date="2025-11-19T12:22:00Z">
        <w:r w:rsidR="00F24325">
          <w:rPr>
            <w:rFonts w:ascii="Questa-Regular" w:eastAsia="Times New Roman" w:hAnsi="Questa-Regular" w:cs="Times New Roman"/>
            <w:b/>
            <w:bCs/>
            <w:color w:val="212529"/>
            <w:sz w:val="23"/>
            <w:szCs w:val="23"/>
            <w:lang w:eastAsia="da-DK"/>
          </w:rPr>
          <w:t>40</w:t>
        </w:r>
      </w:ins>
      <w:del w:id="188" w:author="Cecilie Rahbek Wassberg" w:date="2025-11-19T12:22:00Z">
        <w:r w:rsidRPr="00CB243A" w:rsidDel="00F24325">
          <w:rPr>
            <w:rFonts w:ascii="Questa-Regular" w:eastAsia="Times New Roman" w:hAnsi="Questa-Regular" w:cs="Times New Roman"/>
            <w:b/>
            <w:bCs/>
            <w:color w:val="212529"/>
            <w:sz w:val="23"/>
            <w:szCs w:val="23"/>
            <w:lang w:eastAsia="da-DK"/>
          </w:rPr>
          <w:delText>38</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xml:space="preserve"> Hvis en ansøger tidligere har været optaget og indskrevet på en bacheloruddannelse på en </w:t>
      </w:r>
      <w:del w:id="189" w:author="Charlotte Løchte" w:date="2025-11-26T15:00:00Z">
        <w:r w:rsidRPr="00CB243A" w:rsidDel="00BA008B">
          <w:rPr>
            <w:rFonts w:ascii="Questa-Regular" w:eastAsia="Times New Roman" w:hAnsi="Questa-Regular" w:cs="Times New Roman"/>
            <w:color w:val="212529"/>
            <w:sz w:val="23"/>
            <w:szCs w:val="23"/>
            <w:lang w:eastAsia="da-DK"/>
          </w:rPr>
          <w:delText xml:space="preserve">kunstnerisk </w:delText>
        </w:r>
      </w:del>
      <w:r w:rsidRPr="00CB243A">
        <w:rPr>
          <w:rFonts w:ascii="Questa-Regular" w:eastAsia="Times New Roman" w:hAnsi="Questa-Regular" w:cs="Times New Roman"/>
          <w:color w:val="212529"/>
          <w:sz w:val="23"/>
          <w:szCs w:val="23"/>
          <w:lang w:eastAsia="da-DK"/>
        </w:rPr>
        <w:t xml:space="preserve">videregående </w:t>
      </w:r>
      <w:ins w:id="190" w:author="Charlotte Løchte" w:date="2025-11-26T15:01:00Z">
        <w:r w:rsidR="00BA008B">
          <w:rPr>
            <w:rFonts w:ascii="Questa-Regular" w:eastAsia="Times New Roman" w:hAnsi="Questa-Regular" w:cs="Times New Roman"/>
            <w:color w:val="212529"/>
            <w:sz w:val="23"/>
            <w:szCs w:val="23"/>
            <w:lang w:eastAsia="da-DK"/>
          </w:rPr>
          <w:t xml:space="preserve">kunstnerisk </w:t>
        </w:r>
      </w:ins>
      <w:r w:rsidRPr="00CB243A">
        <w:rPr>
          <w:rFonts w:ascii="Questa-Regular" w:eastAsia="Times New Roman" w:hAnsi="Questa-Regular" w:cs="Times New Roman"/>
          <w:color w:val="212529"/>
          <w:sz w:val="23"/>
          <w:szCs w:val="23"/>
          <w:lang w:eastAsia="da-DK"/>
        </w:rPr>
        <w:t xml:space="preserve">uddannelsesinstitution, skal ansøgning om optagelse på samme uddannelse (genoptagelse) indgives via ansøgningsportalen www.optagelse.dk, jf. dog § </w:t>
      </w:r>
      <w:ins w:id="191" w:author="Charlotte Løchte" w:date="2025-11-26T15:01:00Z">
        <w:r w:rsidR="00BA008B">
          <w:rPr>
            <w:rFonts w:ascii="Questa-Regular" w:eastAsia="Times New Roman" w:hAnsi="Questa-Regular" w:cs="Times New Roman"/>
            <w:color w:val="212529"/>
            <w:sz w:val="23"/>
            <w:szCs w:val="23"/>
            <w:lang w:eastAsia="da-DK"/>
          </w:rPr>
          <w:t>41</w:t>
        </w:r>
      </w:ins>
      <w:del w:id="192" w:author="Charlotte Løchte" w:date="2025-11-26T15:01:00Z">
        <w:r w:rsidRPr="00CB243A" w:rsidDel="00BA008B">
          <w:rPr>
            <w:rFonts w:ascii="Questa-Regular" w:eastAsia="Times New Roman" w:hAnsi="Questa-Regular" w:cs="Times New Roman"/>
            <w:color w:val="212529"/>
            <w:sz w:val="23"/>
            <w:szCs w:val="23"/>
            <w:lang w:eastAsia="da-DK"/>
          </w:rPr>
          <w:delText>39</w:delText>
        </w:r>
      </w:del>
      <w:r w:rsidRPr="00CB243A">
        <w:rPr>
          <w:rFonts w:ascii="Questa-Regular" w:eastAsia="Times New Roman" w:hAnsi="Questa-Regular" w:cs="Times New Roman"/>
          <w:color w:val="212529"/>
          <w:sz w:val="23"/>
          <w:szCs w:val="23"/>
          <w:lang w:eastAsia="da-DK"/>
        </w:rPr>
        <w:t>, stk. 1. Dog skal ansøgninger om genoptagelse på en kandidatuddannelse sendes til institutionen via den fastsatte optagelsesproces, jf. § 2</w:t>
      </w:r>
      <w:ins w:id="193" w:author="Charlotte Løchte" w:date="2025-11-26T15:01:00Z">
        <w:r w:rsidR="00BA008B">
          <w:rPr>
            <w:rFonts w:ascii="Questa-Regular" w:eastAsia="Times New Roman" w:hAnsi="Questa-Regular" w:cs="Times New Roman"/>
            <w:color w:val="212529"/>
            <w:sz w:val="23"/>
            <w:szCs w:val="23"/>
            <w:lang w:eastAsia="da-DK"/>
          </w:rPr>
          <w:t>9</w:t>
        </w:r>
      </w:ins>
      <w:del w:id="194" w:author="Charlotte Løchte" w:date="2025-11-26T15:01:00Z">
        <w:r w:rsidRPr="00CB243A" w:rsidDel="00BA008B">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w:t>
      </w:r>
    </w:p>
    <w:p w14:paraId="534A7AA1" w14:textId="04CA99B6"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xml:space="preserve"> § </w:t>
      </w:r>
      <w:ins w:id="195" w:author="Charlotte Løchte" w:date="2025-11-26T15:02:00Z">
        <w:r w:rsidR="00960485">
          <w:rPr>
            <w:rFonts w:ascii="Questa-Regular" w:eastAsia="Times New Roman" w:hAnsi="Questa-Regular" w:cs="Times New Roman"/>
            <w:color w:val="212529"/>
            <w:sz w:val="23"/>
            <w:szCs w:val="23"/>
            <w:lang w:eastAsia="da-DK"/>
          </w:rPr>
          <w:t>3</w:t>
        </w:r>
      </w:ins>
      <w:del w:id="196" w:author="Charlotte Løchte" w:date="2025-11-26T15:02:00Z">
        <w:r w:rsidRPr="00CB243A" w:rsidDel="00960485">
          <w:rPr>
            <w:rFonts w:ascii="Questa-Regular" w:eastAsia="Times New Roman" w:hAnsi="Questa-Regular" w:cs="Times New Roman"/>
            <w:color w:val="212529"/>
            <w:sz w:val="23"/>
            <w:szCs w:val="23"/>
            <w:lang w:eastAsia="da-DK"/>
          </w:rPr>
          <w:delText>2</w:delText>
        </w:r>
      </w:del>
      <w:r w:rsidRPr="00CB243A">
        <w:rPr>
          <w:rFonts w:ascii="Questa-Regular" w:eastAsia="Times New Roman" w:hAnsi="Questa-Regular" w:cs="Times New Roman"/>
          <w:color w:val="212529"/>
          <w:sz w:val="23"/>
          <w:szCs w:val="23"/>
          <w:lang w:eastAsia="da-DK"/>
        </w:rPr>
        <w:t>, § 3</w:t>
      </w:r>
      <w:ins w:id="197" w:author="Charlotte Løchte" w:date="2025-11-26T15:02:00Z">
        <w:r w:rsidR="00960485">
          <w:rPr>
            <w:rFonts w:ascii="Questa-Regular" w:eastAsia="Times New Roman" w:hAnsi="Questa-Regular" w:cs="Times New Roman"/>
            <w:color w:val="212529"/>
            <w:sz w:val="23"/>
            <w:szCs w:val="23"/>
            <w:lang w:eastAsia="da-DK"/>
          </w:rPr>
          <w:t>7</w:t>
        </w:r>
      </w:ins>
      <w:del w:id="198" w:author="Charlotte Løchte" w:date="2025-11-26T15:02:00Z">
        <w:r w:rsidRPr="00CB243A" w:rsidDel="00960485">
          <w:rPr>
            <w:rFonts w:ascii="Questa-Regular" w:eastAsia="Times New Roman" w:hAnsi="Questa-Regular" w:cs="Times New Roman"/>
            <w:color w:val="212529"/>
            <w:sz w:val="23"/>
            <w:szCs w:val="23"/>
            <w:lang w:eastAsia="da-DK"/>
          </w:rPr>
          <w:delText>5</w:delText>
        </w:r>
      </w:del>
      <w:r w:rsidRPr="00CB243A">
        <w:rPr>
          <w:rFonts w:ascii="Questa-Regular" w:eastAsia="Times New Roman" w:hAnsi="Questa-Regular" w:cs="Times New Roman"/>
          <w:color w:val="212529"/>
          <w:sz w:val="23"/>
          <w:szCs w:val="23"/>
          <w:lang w:eastAsia="da-DK"/>
        </w:rPr>
        <w:t xml:space="preserve">, stk. 3, og § </w:t>
      </w:r>
      <w:del w:id="199" w:author="Charlotte Løchte" w:date="2025-11-26T15:05:00Z">
        <w:r w:rsidRPr="00CB243A" w:rsidDel="00960485">
          <w:rPr>
            <w:rFonts w:ascii="Questa-Regular" w:eastAsia="Times New Roman" w:hAnsi="Questa-Regular" w:cs="Times New Roman"/>
            <w:color w:val="212529"/>
            <w:sz w:val="23"/>
            <w:szCs w:val="23"/>
            <w:lang w:eastAsia="da-DK"/>
          </w:rPr>
          <w:delText xml:space="preserve">40 </w:delText>
        </w:r>
      </w:del>
      <w:ins w:id="200" w:author="Charlotte Løchte" w:date="2025-11-26T15:05:00Z">
        <w:r w:rsidR="00960485" w:rsidRPr="00CB243A">
          <w:rPr>
            <w:rFonts w:ascii="Questa-Regular" w:eastAsia="Times New Roman" w:hAnsi="Questa-Regular" w:cs="Times New Roman"/>
            <w:color w:val="212529"/>
            <w:sz w:val="23"/>
            <w:szCs w:val="23"/>
            <w:lang w:eastAsia="da-DK"/>
          </w:rPr>
          <w:t>4</w:t>
        </w:r>
        <w:r w:rsidR="00960485">
          <w:rPr>
            <w:rFonts w:ascii="Questa-Regular" w:eastAsia="Times New Roman" w:hAnsi="Questa-Regular" w:cs="Times New Roman"/>
            <w:color w:val="212529"/>
            <w:sz w:val="23"/>
            <w:szCs w:val="23"/>
            <w:lang w:eastAsia="da-DK"/>
          </w:rPr>
          <w:t>2</w:t>
        </w:r>
        <w:r w:rsidR="00960485" w:rsidRPr="00CB243A">
          <w:rPr>
            <w:rFonts w:ascii="Questa-Regular" w:eastAsia="Times New Roman" w:hAnsi="Questa-Regular" w:cs="Times New Roman"/>
            <w:color w:val="212529"/>
            <w:sz w:val="23"/>
            <w:szCs w:val="23"/>
            <w:lang w:eastAsia="da-DK"/>
          </w:rPr>
          <w:t xml:space="preserve"> </w:t>
        </w:r>
      </w:ins>
      <w:r w:rsidRPr="00CB243A">
        <w:rPr>
          <w:rFonts w:ascii="Questa-Regular" w:eastAsia="Times New Roman" w:hAnsi="Questa-Regular" w:cs="Times New Roman"/>
          <w:color w:val="212529"/>
          <w:sz w:val="23"/>
          <w:szCs w:val="23"/>
          <w:lang w:eastAsia="da-DK"/>
        </w:rPr>
        <w:t>finder anvendelse ved behandling af en ansøgning om genoptagelse.</w:t>
      </w:r>
    </w:p>
    <w:p w14:paraId="6B4F5970"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Genindskrivning</w:t>
      </w:r>
    </w:p>
    <w:p w14:paraId="5E270D8E" w14:textId="213F5385"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01" w:author="Cecilie Rahbek Wassberg" w:date="2025-11-19T12:22:00Z">
        <w:r w:rsidR="00F24325">
          <w:rPr>
            <w:rFonts w:ascii="Questa-Regular" w:eastAsia="Times New Roman" w:hAnsi="Questa-Regular" w:cs="Times New Roman"/>
            <w:b/>
            <w:bCs/>
            <w:color w:val="212529"/>
            <w:sz w:val="23"/>
            <w:szCs w:val="23"/>
            <w:lang w:eastAsia="da-DK"/>
          </w:rPr>
          <w:t>41</w:t>
        </w:r>
      </w:ins>
      <w:del w:id="202" w:author="Cecilie Rahbek Wassberg" w:date="2025-11-19T12:22:00Z">
        <w:r w:rsidRPr="00CB243A" w:rsidDel="00F24325">
          <w:rPr>
            <w:rFonts w:ascii="Questa-Regular" w:eastAsia="Times New Roman" w:hAnsi="Questa-Regular" w:cs="Times New Roman"/>
            <w:b/>
            <w:bCs/>
            <w:color w:val="212529"/>
            <w:sz w:val="23"/>
            <w:szCs w:val="23"/>
            <w:lang w:eastAsia="da-DK"/>
          </w:rPr>
          <w:delText>39</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xml:space="preserve"> En ansøger, jf. § </w:t>
      </w:r>
      <w:del w:id="203" w:author="Charlotte Løchte" w:date="2025-11-26T15:05:00Z">
        <w:r w:rsidRPr="00CB243A" w:rsidDel="00960485">
          <w:rPr>
            <w:rFonts w:ascii="Questa-Regular" w:eastAsia="Times New Roman" w:hAnsi="Questa-Regular" w:cs="Times New Roman"/>
            <w:color w:val="212529"/>
            <w:sz w:val="23"/>
            <w:szCs w:val="23"/>
            <w:lang w:eastAsia="da-DK"/>
          </w:rPr>
          <w:delText>38</w:delText>
        </w:r>
      </w:del>
      <w:ins w:id="204" w:author="Charlotte Løchte" w:date="2025-11-26T15:05:00Z">
        <w:r w:rsidR="00960485">
          <w:rPr>
            <w:rFonts w:ascii="Questa-Regular" w:eastAsia="Times New Roman" w:hAnsi="Questa-Regular" w:cs="Times New Roman"/>
            <w:color w:val="212529"/>
            <w:sz w:val="23"/>
            <w:szCs w:val="23"/>
            <w:lang w:eastAsia="da-DK"/>
          </w:rPr>
          <w:t>40</w:t>
        </w:r>
      </w:ins>
      <w:r w:rsidRPr="00CB243A">
        <w:rPr>
          <w:rFonts w:ascii="Questa-Regular" w:eastAsia="Times New Roman" w:hAnsi="Questa-Regular" w:cs="Times New Roman"/>
          <w:color w:val="212529"/>
          <w:sz w:val="23"/>
          <w:szCs w:val="23"/>
          <w:lang w:eastAsia="da-DK"/>
        </w:rPr>
        <w:t>, stk. 1, skal søge institutionen om indskrivning på ny (genindskrivning), hvis pågældende har bestået første år af uddannelsen. Indskrivning forudsætter, at ansøgeren opfylder adgangskravene, og at der er ledig studieplads. Institutionen fastsætter en frist for indgivelse af ansøgning om genindskrivning til næste studiestart.</w:t>
      </w:r>
    </w:p>
    <w:p w14:paraId="1B3FE1C5" w14:textId="6B7787FF"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Hvis ansøgeren søger om indskrivning på samme uddannelse på en ny institution, finder § 3</w:t>
      </w:r>
      <w:ins w:id="205" w:author="Charlotte Løchte" w:date="2025-11-26T15:05:00Z">
        <w:r w:rsidR="00960485">
          <w:rPr>
            <w:rFonts w:ascii="Questa-Regular" w:eastAsia="Times New Roman" w:hAnsi="Questa-Regular" w:cs="Times New Roman"/>
            <w:color w:val="212529"/>
            <w:sz w:val="23"/>
            <w:szCs w:val="23"/>
            <w:lang w:eastAsia="da-DK"/>
          </w:rPr>
          <w:t>7</w:t>
        </w:r>
      </w:ins>
      <w:del w:id="206" w:author="Charlotte Løchte" w:date="2025-11-26T15:05:00Z">
        <w:r w:rsidRPr="00CB243A" w:rsidDel="00960485">
          <w:rPr>
            <w:rFonts w:ascii="Questa-Regular" w:eastAsia="Times New Roman" w:hAnsi="Questa-Regular" w:cs="Times New Roman"/>
            <w:color w:val="212529"/>
            <w:sz w:val="23"/>
            <w:szCs w:val="23"/>
            <w:lang w:eastAsia="da-DK"/>
          </w:rPr>
          <w:delText>5</w:delText>
        </w:r>
      </w:del>
      <w:r w:rsidRPr="00CB243A">
        <w:rPr>
          <w:rFonts w:ascii="Questa-Regular" w:eastAsia="Times New Roman" w:hAnsi="Questa-Regular" w:cs="Times New Roman"/>
          <w:color w:val="212529"/>
          <w:sz w:val="23"/>
          <w:szCs w:val="23"/>
          <w:lang w:eastAsia="da-DK"/>
        </w:rPr>
        <w:t>, stk. 2, 2. og 3. pkt., og stk. 3 tilsvarende anvendelse.</w:t>
      </w:r>
    </w:p>
    <w:p w14:paraId="7CC50C98" w14:textId="63A93A45"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 4</w:t>
      </w:r>
      <w:ins w:id="207" w:author="Charlotte Løchte" w:date="2025-11-26T15:06:00Z">
        <w:r w:rsidR="00960485">
          <w:rPr>
            <w:rFonts w:ascii="Questa-Regular" w:eastAsia="Times New Roman" w:hAnsi="Questa-Regular" w:cs="Times New Roman"/>
            <w:color w:val="212529"/>
            <w:sz w:val="23"/>
            <w:szCs w:val="23"/>
            <w:lang w:eastAsia="da-DK"/>
          </w:rPr>
          <w:t>2</w:t>
        </w:r>
      </w:ins>
      <w:del w:id="208" w:author="Charlotte Løchte" w:date="2025-11-26T15:06:00Z">
        <w:r w:rsidRPr="00CB243A" w:rsidDel="00960485">
          <w:rPr>
            <w:rFonts w:ascii="Questa-Regular" w:eastAsia="Times New Roman" w:hAnsi="Questa-Regular" w:cs="Times New Roman"/>
            <w:color w:val="212529"/>
            <w:sz w:val="23"/>
            <w:szCs w:val="23"/>
            <w:lang w:eastAsia="da-DK"/>
          </w:rPr>
          <w:delText>0</w:delText>
        </w:r>
      </w:del>
      <w:r w:rsidRPr="00CB243A">
        <w:rPr>
          <w:rFonts w:ascii="Questa-Regular" w:eastAsia="Times New Roman" w:hAnsi="Questa-Regular" w:cs="Times New Roman"/>
          <w:color w:val="212529"/>
          <w:sz w:val="23"/>
          <w:szCs w:val="23"/>
          <w:lang w:eastAsia="da-DK"/>
        </w:rPr>
        <w:t xml:space="preserve"> finder anvendelse ved behandling af en ansøgning om genindskrivning.</w:t>
      </w:r>
    </w:p>
    <w:p w14:paraId="2E810EBE"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Den tidligere optagelse og indskrivning</w:t>
      </w:r>
    </w:p>
    <w:p w14:paraId="281F5BAD" w14:textId="4E21EBFB"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09" w:author="Cecilie Rahbek Wassberg" w:date="2025-11-19T12:22:00Z">
        <w:r w:rsidR="00F24325">
          <w:rPr>
            <w:rFonts w:ascii="Questa-Regular" w:eastAsia="Times New Roman" w:hAnsi="Questa-Regular" w:cs="Times New Roman"/>
            <w:b/>
            <w:bCs/>
            <w:color w:val="212529"/>
            <w:sz w:val="23"/>
            <w:szCs w:val="23"/>
            <w:lang w:eastAsia="da-DK"/>
          </w:rPr>
          <w:t>42</w:t>
        </w:r>
      </w:ins>
      <w:del w:id="210" w:author="Cecilie Rahbek Wassberg" w:date="2025-11-19T12:22:00Z">
        <w:r w:rsidRPr="00CB243A" w:rsidDel="00F24325">
          <w:rPr>
            <w:rFonts w:ascii="Questa-Regular" w:eastAsia="Times New Roman" w:hAnsi="Questa-Regular" w:cs="Times New Roman"/>
            <w:b/>
            <w:bCs/>
            <w:color w:val="212529"/>
            <w:sz w:val="23"/>
            <w:szCs w:val="23"/>
            <w:lang w:eastAsia="da-DK"/>
          </w:rPr>
          <w:delText>40</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Er den tidligere optagelse og indskrivning bragt til ophør, jf. § 3</w:t>
      </w:r>
      <w:ins w:id="211" w:author="Charlotte Løchte" w:date="2025-11-26T15:06:00Z">
        <w:r w:rsidR="00960485">
          <w:rPr>
            <w:rFonts w:ascii="Questa-Regular" w:eastAsia="Times New Roman" w:hAnsi="Questa-Regular" w:cs="Times New Roman"/>
            <w:color w:val="212529"/>
            <w:sz w:val="23"/>
            <w:szCs w:val="23"/>
            <w:lang w:eastAsia="da-DK"/>
          </w:rPr>
          <w:t>9</w:t>
        </w:r>
      </w:ins>
      <w:del w:id="212" w:author="Charlotte Løchte" w:date="2025-11-26T15:06:00Z">
        <w:r w:rsidRPr="00CB243A" w:rsidDel="00960485">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 nr. 1</w:t>
      </w:r>
      <w:ins w:id="213" w:author="Charlotte Løchte" w:date="2025-11-26T15:11:00Z">
        <w:r w:rsidR="00960485">
          <w:rPr>
            <w:rFonts w:ascii="Questa-Regular" w:eastAsia="Times New Roman" w:hAnsi="Questa-Regular" w:cs="Times New Roman"/>
            <w:color w:val="212529"/>
            <w:sz w:val="23"/>
            <w:szCs w:val="23"/>
            <w:lang w:eastAsia="da-DK"/>
          </w:rPr>
          <w:t xml:space="preserve">, 7 og </w:t>
        </w:r>
      </w:ins>
      <w:ins w:id="214" w:author="Cecilie Rahbek Wassberg" w:date="2025-12-02T12:42:00Z">
        <w:r w:rsidR="00CC1288">
          <w:rPr>
            <w:rFonts w:ascii="Questa-Regular" w:eastAsia="Times New Roman" w:hAnsi="Questa-Regular" w:cs="Times New Roman"/>
            <w:color w:val="212529"/>
            <w:sz w:val="23"/>
            <w:szCs w:val="23"/>
            <w:lang w:eastAsia="da-DK"/>
          </w:rPr>
          <w:t>8</w:t>
        </w:r>
      </w:ins>
      <w:r w:rsidRPr="00CB243A">
        <w:rPr>
          <w:rFonts w:ascii="Questa-Regular" w:eastAsia="Times New Roman" w:hAnsi="Questa-Regular" w:cs="Times New Roman"/>
          <w:color w:val="212529"/>
          <w:sz w:val="23"/>
          <w:szCs w:val="23"/>
          <w:lang w:eastAsia="da-DK"/>
        </w:rPr>
        <w:t>, kan den pågældende ikke genindskrives.</w:t>
      </w:r>
    </w:p>
    <w:p w14:paraId="560CCEB8" w14:textId="7C9001C2"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Er den tidligere optagelse og indskrivning bragt til ophør, jf. § 3</w:t>
      </w:r>
      <w:ins w:id="215" w:author="Charlotte Løchte" w:date="2025-11-26T15:09:00Z">
        <w:r w:rsidR="00960485">
          <w:rPr>
            <w:rFonts w:ascii="Questa-Regular" w:eastAsia="Times New Roman" w:hAnsi="Questa-Regular" w:cs="Times New Roman"/>
            <w:color w:val="212529"/>
            <w:sz w:val="23"/>
            <w:szCs w:val="23"/>
            <w:lang w:eastAsia="da-DK"/>
          </w:rPr>
          <w:t>9</w:t>
        </w:r>
      </w:ins>
      <w:del w:id="216" w:author="Charlotte Løchte" w:date="2025-11-26T15:09:00Z">
        <w:r w:rsidRPr="00CB243A" w:rsidDel="00960485">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 xml:space="preserve">, nr. 2-6, kan den pågældende søge om genoptagelse eller genindskrivning, jf. dog § </w:t>
      </w:r>
      <w:ins w:id="217" w:author="Charlotte Løchte" w:date="2025-11-26T15:09:00Z">
        <w:r w:rsidR="00960485">
          <w:rPr>
            <w:rFonts w:ascii="Questa-Regular" w:eastAsia="Times New Roman" w:hAnsi="Questa-Regular" w:cs="Times New Roman"/>
            <w:color w:val="212529"/>
            <w:sz w:val="23"/>
            <w:szCs w:val="23"/>
            <w:lang w:eastAsia="da-DK"/>
          </w:rPr>
          <w:t>3</w:t>
        </w:r>
      </w:ins>
      <w:del w:id="218" w:author="Charlotte Løchte" w:date="2025-11-26T15:09:00Z">
        <w:r w:rsidRPr="00CB243A" w:rsidDel="00960485">
          <w:rPr>
            <w:rFonts w:ascii="Questa-Regular" w:eastAsia="Times New Roman" w:hAnsi="Questa-Regular" w:cs="Times New Roman"/>
            <w:color w:val="212529"/>
            <w:sz w:val="23"/>
            <w:szCs w:val="23"/>
            <w:lang w:eastAsia="da-DK"/>
          </w:rPr>
          <w:delText>2</w:delText>
        </w:r>
      </w:del>
      <w:r w:rsidRPr="00CB243A">
        <w:rPr>
          <w:rFonts w:ascii="Questa-Regular" w:eastAsia="Times New Roman" w:hAnsi="Questa-Regular" w:cs="Times New Roman"/>
          <w:color w:val="212529"/>
          <w:sz w:val="23"/>
          <w:szCs w:val="23"/>
          <w:lang w:eastAsia="da-DK"/>
        </w:rPr>
        <w:t>. Institutionen genoptager eller genindskriver den pågældende, hvis institutionen vurderer, at den pågældendes muligheder for at gennemføre uddannelsen er væsentligt forbedrede. Institutionens vurdering kan omfatte for eksempel faglige og helbredsmæssige forhold.</w:t>
      </w:r>
    </w:p>
    <w:p w14:paraId="44633EA3" w14:textId="5C4047C0"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Er den tidligere optagelse og indskrivning bragt til ophør, jf. § 3</w:t>
      </w:r>
      <w:ins w:id="219" w:author="Charlotte Løchte" w:date="2025-11-26T15:09:00Z">
        <w:r w:rsidR="00960485">
          <w:rPr>
            <w:rFonts w:ascii="Questa-Regular" w:eastAsia="Times New Roman" w:hAnsi="Questa-Regular" w:cs="Times New Roman"/>
            <w:color w:val="212529"/>
            <w:sz w:val="23"/>
            <w:szCs w:val="23"/>
            <w:lang w:eastAsia="da-DK"/>
          </w:rPr>
          <w:t>9</w:t>
        </w:r>
      </w:ins>
      <w:del w:id="220" w:author="Charlotte Løchte" w:date="2025-11-26T15:09:00Z">
        <w:r w:rsidRPr="00CB243A" w:rsidDel="00960485">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 xml:space="preserve">, </w:t>
      </w:r>
      <w:ins w:id="221" w:author="Cecilie Rahbek Wassberg" w:date="2025-12-02T12:45:00Z">
        <w:r w:rsidR="00CC1288">
          <w:rPr>
            <w:rFonts w:ascii="Questa-Regular" w:eastAsia="Times New Roman" w:hAnsi="Questa-Regular" w:cs="Times New Roman"/>
            <w:color w:val="212529"/>
            <w:sz w:val="23"/>
            <w:szCs w:val="23"/>
            <w:lang w:eastAsia="da-DK"/>
          </w:rPr>
          <w:t xml:space="preserve">stk. 2, </w:t>
        </w:r>
      </w:ins>
      <w:del w:id="222" w:author="Cecilie Rahbek Wassberg" w:date="2025-12-02T12:45:00Z">
        <w:r w:rsidRPr="00CB243A" w:rsidDel="00CC1288">
          <w:rPr>
            <w:rFonts w:ascii="Questa-Regular" w:eastAsia="Times New Roman" w:hAnsi="Questa-Regular" w:cs="Times New Roman"/>
            <w:color w:val="212529"/>
            <w:sz w:val="23"/>
            <w:szCs w:val="23"/>
            <w:lang w:eastAsia="da-DK"/>
          </w:rPr>
          <w:delText xml:space="preserve">nr. </w:delText>
        </w:r>
      </w:del>
      <w:ins w:id="223" w:author="Charlotte Løchte" w:date="2025-11-26T15:10:00Z">
        <w:del w:id="224" w:author="Cecilie Rahbek Wassberg" w:date="2025-12-02T12:45:00Z">
          <w:r w:rsidR="00960485" w:rsidDel="00CC1288">
            <w:rPr>
              <w:rFonts w:ascii="Questa-Regular" w:eastAsia="Times New Roman" w:hAnsi="Questa-Regular" w:cs="Times New Roman"/>
              <w:color w:val="212529"/>
              <w:sz w:val="23"/>
              <w:szCs w:val="23"/>
              <w:lang w:eastAsia="da-DK"/>
            </w:rPr>
            <w:delText>8</w:delText>
          </w:r>
        </w:del>
      </w:ins>
      <w:del w:id="225" w:author="Cecilie Rahbek Wassberg" w:date="2025-12-02T12:45:00Z">
        <w:r w:rsidRPr="00CB243A" w:rsidDel="00CC1288">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 xml:space="preserve">, kan den pågældende genoptages eller genindskrives, jf. dog § </w:t>
      </w:r>
      <w:ins w:id="226" w:author="Charlotte Løchte" w:date="2025-11-26T15:09:00Z">
        <w:r w:rsidR="00960485">
          <w:rPr>
            <w:rFonts w:ascii="Questa-Regular" w:eastAsia="Times New Roman" w:hAnsi="Questa-Regular" w:cs="Times New Roman"/>
            <w:color w:val="212529"/>
            <w:sz w:val="23"/>
            <w:szCs w:val="23"/>
            <w:lang w:eastAsia="da-DK"/>
          </w:rPr>
          <w:t>3</w:t>
        </w:r>
      </w:ins>
      <w:del w:id="227" w:author="Charlotte Løchte" w:date="2025-11-26T15:09:00Z">
        <w:r w:rsidRPr="00CB243A" w:rsidDel="00960485">
          <w:rPr>
            <w:rFonts w:ascii="Questa-Regular" w:eastAsia="Times New Roman" w:hAnsi="Questa-Regular" w:cs="Times New Roman"/>
            <w:color w:val="212529"/>
            <w:sz w:val="23"/>
            <w:szCs w:val="23"/>
            <w:lang w:eastAsia="da-DK"/>
          </w:rPr>
          <w:delText>2</w:delText>
        </w:r>
      </w:del>
      <w:r w:rsidRPr="00CB243A">
        <w:rPr>
          <w:rFonts w:ascii="Questa-Regular" w:eastAsia="Times New Roman" w:hAnsi="Questa-Regular" w:cs="Times New Roman"/>
          <w:color w:val="212529"/>
          <w:sz w:val="23"/>
          <w:szCs w:val="23"/>
          <w:lang w:eastAsia="da-DK"/>
        </w:rPr>
        <w:t>. Hvis institutionen kunne have bragt optagelsen og indskrivningen til ophør, jf. § 3</w:t>
      </w:r>
      <w:ins w:id="228" w:author="Charlotte Løchte" w:date="2025-11-26T15:09:00Z">
        <w:r w:rsidR="00960485">
          <w:rPr>
            <w:rFonts w:ascii="Questa-Regular" w:eastAsia="Times New Roman" w:hAnsi="Questa-Regular" w:cs="Times New Roman"/>
            <w:color w:val="212529"/>
            <w:sz w:val="23"/>
            <w:szCs w:val="23"/>
            <w:lang w:eastAsia="da-DK"/>
          </w:rPr>
          <w:t>9</w:t>
        </w:r>
      </w:ins>
      <w:del w:id="229" w:author="Charlotte Løchte" w:date="2025-11-26T15:09:00Z">
        <w:r w:rsidRPr="00CB243A" w:rsidDel="00960485">
          <w:rPr>
            <w:rFonts w:ascii="Questa-Regular" w:eastAsia="Times New Roman" w:hAnsi="Questa-Regular" w:cs="Times New Roman"/>
            <w:color w:val="212529"/>
            <w:sz w:val="23"/>
            <w:szCs w:val="23"/>
            <w:lang w:eastAsia="da-DK"/>
          </w:rPr>
          <w:delText>7</w:delText>
        </w:r>
      </w:del>
      <w:r w:rsidRPr="00CB243A">
        <w:rPr>
          <w:rFonts w:ascii="Questa-Regular" w:eastAsia="Times New Roman" w:hAnsi="Questa-Regular" w:cs="Times New Roman"/>
          <w:color w:val="212529"/>
          <w:sz w:val="23"/>
          <w:szCs w:val="23"/>
          <w:lang w:eastAsia="da-DK"/>
        </w:rPr>
        <w:t>, nr. 2-6, finder stk. 2 tilsvarende anvendelse. Genoptagelse eller genindskrivning kan dog tidligst finde sted, 5 måneder efter at pågældende blev udskrevet.</w:t>
      </w:r>
    </w:p>
    <w:p w14:paraId="2E66CC3B"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lastRenderedPageBreak/>
        <w:t>Stk. 4.</w:t>
      </w:r>
      <w:r w:rsidRPr="00CB243A">
        <w:rPr>
          <w:rFonts w:ascii="Questa-Regular" w:eastAsia="Times New Roman" w:hAnsi="Questa-Regular" w:cs="Times New Roman"/>
          <w:color w:val="212529"/>
          <w:sz w:val="23"/>
          <w:szCs w:val="23"/>
          <w:lang w:eastAsia="da-DK"/>
        </w:rPr>
        <w:t> Hvis den pågældende genoptages eller genindskrives efter stk. 2 eller 3, kan beståede prøver ikke tages om, medmindre institutionen vurderer, at den beståede uddannelsesaktivitet er fagligt forældet. Brugte prøveforsøg under den tidligere indskrivning overføres til den nye indskrivning. Hvor prøveforsøg er opbrugt, giver institutionen den studerende et nyt prøveforsøg i det eller de relevante fag.</w:t>
      </w:r>
    </w:p>
    <w:p w14:paraId="38B5C52E"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5.</w:t>
      </w:r>
      <w:r w:rsidRPr="00CB243A">
        <w:rPr>
          <w:rFonts w:ascii="Questa-Regular" w:eastAsia="Times New Roman" w:hAnsi="Questa-Regular" w:cs="Times New Roman"/>
          <w:color w:val="212529"/>
          <w:sz w:val="23"/>
          <w:szCs w:val="23"/>
          <w:lang w:eastAsia="da-DK"/>
        </w:rPr>
        <w:t> Ved genoptagelse eller genindskrivning fastsætter institutionen øvrige relevante studievilkår for den studerende.</w:t>
      </w:r>
    </w:p>
    <w:p w14:paraId="305A5612" w14:textId="77777777" w:rsidR="00CB243A" w:rsidRPr="00CB243A" w:rsidRDefault="00CB243A" w:rsidP="00CB243A">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Kapitel 5</w:t>
      </w:r>
    </w:p>
    <w:p w14:paraId="14A4BAA5" w14:textId="77777777" w:rsidR="00CB243A" w:rsidRPr="00CB243A" w:rsidRDefault="00CB243A" w:rsidP="00CB243A">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Andre bestemmelser</w:t>
      </w:r>
    </w:p>
    <w:p w14:paraId="0E991812"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Krav om oversættelse</w:t>
      </w:r>
    </w:p>
    <w:p w14:paraId="223D32FF" w14:textId="31E1E2BA"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30" w:author="Cecilie Rahbek Wassberg" w:date="2025-11-19T12:22:00Z">
        <w:r w:rsidR="00F24325">
          <w:rPr>
            <w:rFonts w:ascii="Questa-Regular" w:eastAsia="Times New Roman" w:hAnsi="Questa-Regular" w:cs="Times New Roman"/>
            <w:b/>
            <w:bCs/>
            <w:color w:val="212529"/>
            <w:sz w:val="23"/>
            <w:szCs w:val="23"/>
            <w:lang w:eastAsia="da-DK"/>
          </w:rPr>
          <w:t>43</w:t>
        </w:r>
      </w:ins>
      <w:del w:id="231" w:author="Cecilie Rahbek Wassberg" w:date="2025-11-19T12:22:00Z">
        <w:r w:rsidRPr="00CB243A" w:rsidDel="00F24325">
          <w:rPr>
            <w:rFonts w:ascii="Questa-Regular" w:eastAsia="Times New Roman" w:hAnsi="Questa-Regular" w:cs="Times New Roman"/>
            <w:b/>
            <w:bCs/>
            <w:color w:val="212529"/>
            <w:sz w:val="23"/>
            <w:szCs w:val="23"/>
            <w:lang w:eastAsia="da-DK"/>
          </w:rPr>
          <w:delText>41</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kan fastsætte regler om, at fremsendt dokumentation skal omfatte en oversættelse, hvis dokumenterne ikke er affattet på dansk eller et andet nordisk sprog. Regler om krav til oversættelse af dokumentation offentliggøres på institutionens hjemmeside.</w:t>
      </w:r>
    </w:p>
    <w:p w14:paraId="20DA2CEA"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Undlade at oprette udbudt bacheloruddannelse</w:t>
      </w:r>
    </w:p>
    <w:p w14:paraId="6CF9E366" w14:textId="0EE5E817"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32" w:author="Cecilie Rahbek Wassberg" w:date="2025-11-19T12:22:00Z">
        <w:r w:rsidR="00F24325">
          <w:rPr>
            <w:rFonts w:ascii="Questa-Regular" w:eastAsia="Times New Roman" w:hAnsi="Questa-Regular" w:cs="Times New Roman"/>
            <w:b/>
            <w:bCs/>
            <w:color w:val="212529"/>
            <w:sz w:val="23"/>
            <w:szCs w:val="23"/>
            <w:lang w:eastAsia="da-DK"/>
          </w:rPr>
          <w:t>44</w:t>
        </w:r>
      </w:ins>
      <w:del w:id="233" w:author="Cecilie Rahbek Wassberg" w:date="2025-11-19T12:22:00Z">
        <w:r w:rsidRPr="00CB243A" w:rsidDel="00F24325">
          <w:rPr>
            <w:rFonts w:ascii="Questa-Regular" w:eastAsia="Times New Roman" w:hAnsi="Questa-Regular" w:cs="Times New Roman"/>
            <w:b/>
            <w:bCs/>
            <w:color w:val="212529"/>
            <w:sz w:val="23"/>
            <w:szCs w:val="23"/>
            <w:lang w:eastAsia="da-DK"/>
          </w:rPr>
          <w:delText>42</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Institutionen kan undlade at oprette en udbudt bacheloruddannelse, når det er begrundet i på forhånd fastsatte kriterier.</w:t>
      </w:r>
    </w:p>
    <w:p w14:paraId="4995AA74"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For sommeroptaget skal kriterierne være tilgængelige på optagelsesportalen www.optagelse.dk og institutionens hjemmeside senest den 1. februar samme år. Beslutning om at undlade at oprette en udbudt bacheloruddannelse træffes senest den 5. juli kl. 12.00 og offentliggøres samtidigt på institutionens hjemmeside.</w:t>
      </w:r>
    </w:p>
    <w:p w14:paraId="0DB8FB49"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3.</w:t>
      </w:r>
      <w:r w:rsidRPr="00CB243A">
        <w:rPr>
          <w:rFonts w:ascii="Questa-Regular" w:eastAsia="Times New Roman" w:hAnsi="Questa-Regular" w:cs="Times New Roman"/>
          <w:color w:val="212529"/>
          <w:sz w:val="23"/>
          <w:szCs w:val="23"/>
          <w:lang w:eastAsia="da-DK"/>
        </w:rPr>
        <w:t> For vinteroptaget skal kriterierne senest være tilgængelige på institutionens hjemmeside, fra det tidspunkt hvor ansøgning om optagelse kan indgives. Beslutning om at undlade at oprette en udbudt bacheloruddannelse træffes senest den dag, hvor ansøgningsfristen udløber. Samme dag offentliggøres beslutningen på institutionens hjemmeside.</w:t>
      </w:r>
    </w:p>
    <w:p w14:paraId="0C8CDC84"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Optagelseskapacitet</w:t>
      </w:r>
    </w:p>
    <w:p w14:paraId="12F461E3" w14:textId="5C4AB670"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34" w:author="Cecilie Rahbek Wassberg" w:date="2025-11-19T12:22:00Z">
        <w:r w:rsidR="00F24325">
          <w:rPr>
            <w:rFonts w:ascii="Questa-Regular" w:eastAsia="Times New Roman" w:hAnsi="Questa-Regular" w:cs="Times New Roman"/>
            <w:b/>
            <w:bCs/>
            <w:color w:val="212529"/>
            <w:sz w:val="23"/>
            <w:szCs w:val="23"/>
            <w:lang w:eastAsia="da-DK"/>
          </w:rPr>
          <w:t>45</w:t>
        </w:r>
      </w:ins>
      <w:del w:id="235" w:author="Cecilie Rahbek Wassberg" w:date="2025-11-19T12:22:00Z">
        <w:r w:rsidRPr="00CB243A" w:rsidDel="00F24325">
          <w:rPr>
            <w:rFonts w:ascii="Questa-Regular" w:eastAsia="Times New Roman" w:hAnsi="Questa-Regular" w:cs="Times New Roman"/>
            <w:b/>
            <w:bCs/>
            <w:color w:val="212529"/>
            <w:sz w:val="23"/>
            <w:szCs w:val="23"/>
            <w:lang w:eastAsia="da-DK"/>
          </w:rPr>
          <w:delText>43</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Optagelseskapaciteten på bachelor- og kandidatuddannelser fastsættes årligt i henhold til Uddannelses- og Forskningsstyrelsens dimensionering. Institutionen skal sikre, at der er mulighed for at give en forsvarlig kunstnerisk og forskningsbaseret undervisning med kvalificerede undervisere og tilstrækkelig bygningskapacitet.</w:t>
      </w:r>
    </w:p>
    <w:p w14:paraId="445C0234"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Forsøg og fravigelse fra bekendtgørelsens regler</w:t>
      </w:r>
    </w:p>
    <w:p w14:paraId="18CD5C56" w14:textId="45C0D827"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36" w:author="Cecilie Rahbek Wassberg" w:date="2025-11-19T12:22:00Z">
        <w:r w:rsidR="00F24325">
          <w:rPr>
            <w:rFonts w:ascii="Questa-Regular" w:eastAsia="Times New Roman" w:hAnsi="Questa-Regular" w:cs="Times New Roman"/>
            <w:b/>
            <w:bCs/>
            <w:color w:val="212529"/>
            <w:sz w:val="23"/>
            <w:szCs w:val="23"/>
            <w:lang w:eastAsia="da-DK"/>
          </w:rPr>
          <w:t>46</w:t>
        </w:r>
      </w:ins>
      <w:del w:id="237" w:author="Cecilie Rahbek Wassberg" w:date="2025-11-19T12:22:00Z">
        <w:r w:rsidRPr="00CB243A" w:rsidDel="00F24325">
          <w:rPr>
            <w:rFonts w:ascii="Questa-Regular" w:eastAsia="Times New Roman" w:hAnsi="Questa-Regular" w:cs="Times New Roman"/>
            <w:b/>
            <w:bCs/>
            <w:color w:val="212529"/>
            <w:sz w:val="23"/>
            <w:szCs w:val="23"/>
            <w:lang w:eastAsia="da-DK"/>
          </w:rPr>
          <w:delText>44</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Uddannelses- og Forskningsstyrelsen kan tillade, at institutionen fraviger bekendtgørelsen som led i forsøg. Samtidig fastsættes forsøgets varighed og rapporteringsformen.</w:t>
      </w:r>
    </w:p>
    <w:p w14:paraId="195C01BF"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Styrelsen kan dispensere fra bekendtgørelsen, hvis der foreligger usædvanlige forhold.</w:t>
      </w:r>
    </w:p>
    <w:p w14:paraId="79BBC032" w14:textId="77777777" w:rsidR="00CB243A" w:rsidRPr="00CB243A" w:rsidRDefault="00CB243A" w:rsidP="00CB243A">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Klageadgang</w:t>
      </w:r>
    </w:p>
    <w:p w14:paraId="32C926C4" w14:textId="0BEA05FC"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38" w:author="Cecilie Rahbek Wassberg" w:date="2025-11-19T12:22:00Z">
        <w:r w:rsidR="00F24325">
          <w:rPr>
            <w:rFonts w:ascii="Questa-Regular" w:eastAsia="Times New Roman" w:hAnsi="Questa-Regular" w:cs="Times New Roman"/>
            <w:b/>
            <w:bCs/>
            <w:color w:val="212529"/>
            <w:sz w:val="23"/>
            <w:szCs w:val="23"/>
            <w:lang w:eastAsia="da-DK"/>
          </w:rPr>
          <w:t>47</w:t>
        </w:r>
      </w:ins>
      <w:del w:id="239" w:author="Cecilie Rahbek Wassberg" w:date="2025-11-19T12:22:00Z">
        <w:r w:rsidRPr="00CB243A" w:rsidDel="00F24325">
          <w:rPr>
            <w:rFonts w:ascii="Questa-Regular" w:eastAsia="Times New Roman" w:hAnsi="Questa-Regular" w:cs="Times New Roman"/>
            <w:b/>
            <w:bCs/>
            <w:color w:val="212529"/>
            <w:sz w:val="23"/>
            <w:szCs w:val="23"/>
            <w:lang w:eastAsia="da-DK"/>
          </w:rPr>
          <w:delText>45</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w:t>
      </w:r>
      <w:ins w:id="240" w:author="Charlotte Løchte" w:date="2025-11-26T15:32:00Z">
        <w:r w:rsidR="00C30F97">
          <w:rPr>
            <w:rFonts w:ascii="Questa-Regular" w:eastAsia="Times New Roman" w:hAnsi="Questa-Regular" w:cs="Times New Roman"/>
            <w:color w:val="212529"/>
            <w:sz w:val="23"/>
            <w:szCs w:val="23"/>
            <w:lang w:eastAsia="da-DK"/>
          </w:rPr>
          <w:t>Retlige spørgsmål ved i</w:t>
        </w:r>
      </w:ins>
      <w:del w:id="241" w:author="Charlotte Løchte" w:date="2025-11-26T15:32:00Z">
        <w:r w:rsidRPr="00CB243A" w:rsidDel="00C30F97">
          <w:rPr>
            <w:rFonts w:ascii="Questa-Regular" w:eastAsia="Times New Roman" w:hAnsi="Questa-Regular" w:cs="Times New Roman"/>
            <w:color w:val="212529"/>
            <w:sz w:val="23"/>
            <w:szCs w:val="23"/>
            <w:lang w:eastAsia="da-DK"/>
          </w:rPr>
          <w:delText>I</w:delText>
        </w:r>
      </w:del>
      <w:r w:rsidRPr="00CB243A">
        <w:rPr>
          <w:rFonts w:ascii="Questa-Regular" w:eastAsia="Times New Roman" w:hAnsi="Questa-Regular" w:cs="Times New Roman"/>
          <w:color w:val="212529"/>
          <w:sz w:val="23"/>
          <w:szCs w:val="23"/>
          <w:lang w:eastAsia="da-DK"/>
        </w:rPr>
        <w:t>nstitutionens afgørelser efter denne bekendtgørelse kan indbringes for Uddannelses- og Forskningsstyrelsen</w:t>
      </w:r>
      <w:ins w:id="242" w:author="Charlotte Løchte" w:date="2025-11-26T15:32:00Z">
        <w:r w:rsidR="00C30F97">
          <w:rPr>
            <w:rFonts w:ascii="Questa-Regular" w:eastAsia="Times New Roman" w:hAnsi="Questa-Regular" w:cs="Times New Roman"/>
            <w:color w:val="212529"/>
            <w:sz w:val="23"/>
            <w:szCs w:val="23"/>
            <w:lang w:eastAsia="da-DK"/>
          </w:rPr>
          <w:t xml:space="preserve">. </w:t>
        </w:r>
      </w:ins>
      <w:del w:id="243" w:author="Charlotte Løchte" w:date="2025-11-26T15:32:00Z">
        <w:r w:rsidRPr="00CB243A" w:rsidDel="00C30F97">
          <w:rPr>
            <w:rFonts w:ascii="Questa-Regular" w:eastAsia="Times New Roman" w:hAnsi="Questa-Regular" w:cs="Times New Roman"/>
            <w:color w:val="212529"/>
            <w:sz w:val="23"/>
            <w:szCs w:val="23"/>
            <w:lang w:eastAsia="da-DK"/>
          </w:rPr>
          <w:delText>, hvis klagen vedrører retlige spørgsmål.</w:delText>
        </w:r>
      </w:del>
      <w:r w:rsidRPr="00CB243A">
        <w:rPr>
          <w:rFonts w:ascii="Questa-Regular" w:eastAsia="Times New Roman" w:hAnsi="Questa-Regular" w:cs="Times New Roman"/>
          <w:color w:val="212529"/>
          <w:sz w:val="23"/>
          <w:szCs w:val="23"/>
          <w:lang w:eastAsia="da-DK"/>
        </w:rPr>
        <w:t xml:space="preserve"> Fristen for indgivelse af klage er 2 uger fra den dag, afgørelsen er meddelt.</w:t>
      </w:r>
    </w:p>
    <w:p w14:paraId="69E0F68E" w14:textId="77777777" w:rsidR="00CB243A" w:rsidRPr="00CB243A" w:rsidRDefault="00CB243A"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lastRenderedPageBreak/>
        <w:t>Stk. 2.</w:t>
      </w:r>
      <w:r w:rsidRPr="00CB243A">
        <w:rPr>
          <w:rFonts w:ascii="Questa-Regular" w:eastAsia="Times New Roman" w:hAnsi="Questa-Regular" w:cs="Times New Roman"/>
          <w:color w:val="212529"/>
          <w:sz w:val="23"/>
          <w:szCs w:val="23"/>
          <w:lang w:eastAsia="da-DK"/>
        </w:rPr>
        <w:t> Klagen indgives til institutionen, der afgiver en udtalelse. Klageren skal have lejlighed til at kommentere institutionens udtalelse inden for en frist af mindst 1 uge. Institutionen sender den samlede sag til behandling i styrelsen.</w:t>
      </w:r>
    </w:p>
    <w:p w14:paraId="765F9F1E" w14:textId="77777777" w:rsidR="00CB243A" w:rsidRPr="00CB243A" w:rsidRDefault="00CB243A" w:rsidP="00CB243A">
      <w:pPr>
        <w:shd w:val="clear" w:color="auto" w:fill="F9F9FB"/>
        <w:spacing w:before="400" w:after="100" w:line="240" w:lineRule="auto"/>
        <w:jc w:val="center"/>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color w:val="212529"/>
          <w:sz w:val="23"/>
          <w:szCs w:val="23"/>
          <w:lang w:eastAsia="da-DK"/>
        </w:rPr>
        <w:t>Kapitel 6</w:t>
      </w:r>
    </w:p>
    <w:p w14:paraId="4D683390" w14:textId="77777777" w:rsidR="00CB243A" w:rsidRPr="00CB243A" w:rsidRDefault="00CB243A" w:rsidP="00CB243A">
      <w:pPr>
        <w:shd w:val="clear" w:color="auto" w:fill="F9F9FB"/>
        <w:spacing w:after="100" w:line="240" w:lineRule="auto"/>
        <w:jc w:val="center"/>
        <w:rPr>
          <w:rFonts w:ascii="Questa-Regular" w:eastAsia="Times New Roman" w:hAnsi="Questa-Regular" w:cs="Times New Roman"/>
          <w:i/>
          <w:iCs/>
          <w:color w:val="212529"/>
          <w:sz w:val="23"/>
          <w:szCs w:val="23"/>
          <w:lang w:eastAsia="da-DK"/>
        </w:rPr>
      </w:pPr>
      <w:r w:rsidRPr="00CB243A">
        <w:rPr>
          <w:rFonts w:ascii="Questa-Regular" w:eastAsia="Times New Roman" w:hAnsi="Questa-Regular" w:cs="Times New Roman"/>
          <w:i/>
          <w:iCs/>
          <w:color w:val="212529"/>
          <w:sz w:val="23"/>
          <w:szCs w:val="23"/>
          <w:lang w:eastAsia="da-DK"/>
        </w:rPr>
        <w:t>Ikrafttræden m.v.</w:t>
      </w:r>
    </w:p>
    <w:p w14:paraId="318F0A48" w14:textId="3697E41D" w:rsidR="00CB243A" w:rsidRPr="00CB243A" w:rsidRDefault="00CB243A" w:rsidP="00CB243A">
      <w:pPr>
        <w:shd w:val="clear" w:color="auto" w:fill="F9F9FB"/>
        <w:spacing w:before="200" w:line="240" w:lineRule="auto"/>
        <w:ind w:firstLine="240"/>
        <w:rPr>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b/>
          <w:bCs/>
          <w:color w:val="212529"/>
          <w:sz w:val="23"/>
          <w:szCs w:val="23"/>
          <w:lang w:eastAsia="da-DK"/>
        </w:rPr>
        <w:t xml:space="preserve">§ </w:t>
      </w:r>
      <w:ins w:id="244" w:author="Cecilie Rahbek Wassberg" w:date="2025-11-19T12:22:00Z">
        <w:r w:rsidR="00F24325">
          <w:rPr>
            <w:rFonts w:ascii="Questa-Regular" w:eastAsia="Times New Roman" w:hAnsi="Questa-Regular" w:cs="Times New Roman"/>
            <w:b/>
            <w:bCs/>
            <w:color w:val="212529"/>
            <w:sz w:val="23"/>
            <w:szCs w:val="23"/>
            <w:lang w:eastAsia="da-DK"/>
          </w:rPr>
          <w:t>48</w:t>
        </w:r>
      </w:ins>
      <w:del w:id="245" w:author="Cecilie Rahbek Wassberg" w:date="2025-11-19T12:22:00Z">
        <w:r w:rsidRPr="00CB243A" w:rsidDel="00F24325">
          <w:rPr>
            <w:rFonts w:ascii="Questa-Regular" w:eastAsia="Times New Roman" w:hAnsi="Questa-Regular" w:cs="Times New Roman"/>
            <w:b/>
            <w:bCs/>
            <w:color w:val="212529"/>
            <w:sz w:val="23"/>
            <w:szCs w:val="23"/>
            <w:lang w:eastAsia="da-DK"/>
          </w:rPr>
          <w:delText>46</w:delText>
        </w:r>
      </w:del>
      <w:r w:rsidRPr="00CB243A">
        <w:rPr>
          <w:rFonts w:ascii="Questa-Regular" w:eastAsia="Times New Roman" w:hAnsi="Questa-Regular" w:cs="Times New Roman"/>
          <w:b/>
          <w:bCs/>
          <w:color w:val="212529"/>
          <w:sz w:val="23"/>
          <w:szCs w:val="23"/>
          <w:lang w:eastAsia="da-DK"/>
        </w:rPr>
        <w:t>.</w:t>
      </w:r>
      <w:r w:rsidRPr="00CB243A">
        <w:rPr>
          <w:rFonts w:ascii="Questa-Regular" w:eastAsia="Times New Roman" w:hAnsi="Questa-Regular" w:cs="Times New Roman"/>
          <w:color w:val="212529"/>
          <w:sz w:val="23"/>
          <w:szCs w:val="23"/>
          <w:lang w:eastAsia="da-DK"/>
        </w:rPr>
        <w:t> Bekendtgørelsen træder i kraft den 1. februar 202</w:t>
      </w:r>
      <w:ins w:id="246" w:author="Cecilie Rahbek Wassberg" w:date="2025-11-18T12:50:00Z">
        <w:r w:rsidR="00207A6E">
          <w:rPr>
            <w:rFonts w:ascii="Questa-Regular" w:eastAsia="Times New Roman" w:hAnsi="Questa-Regular" w:cs="Times New Roman"/>
            <w:color w:val="212529"/>
            <w:sz w:val="23"/>
            <w:szCs w:val="23"/>
            <w:lang w:eastAsia="da-DK"/>
          </w:rPr>
          <w:t>6</w:t>
        </w:r>
      </w:ins>
      <w:del w:id="247" w:author="Cecilie Rahbek Wassberg" w:date="2025-11-18T12:50:00Z">
        <w:r w:rsidRPr="00CB243A" w:rsidDel="00207A6E">
          <w:rPr>
            <w:rFonts w:ascii="Questa-Regular" w:eastAsia="Times New Roman" w:hAnsi="Questa-Regular" w:cs="Times New Roman"/>
            <w:color w:val="212529"/>
            <w:sz w:val="23"/>
            <w:szCs w:val="23"/>
            <w:lang w:eastAsia="da-DK"/>
          </w:rPr>
          <w:delText>4</w:delText>
        </w:r>
      </w:del>
      <w:r w:rsidRPr="00CB243A">
        <w:rPr>
          <w:rFonts w:ascii="Questa-Regular" w:eastAsia="Times New Roman" w:hAnsi="Questa-Regular" w:cs="Times New Roman"/>
          <w:color w:val="212529"/>
          <w:sz w:val="23"/>
          <w:szCs w:val="23"/>
          <w:lang w:eastAsia="da-DK"/>
        </w:rPr>
        <w:t>.</w:t>
      </w:r>
    </w:p>
    <w:p w14:paraId="578A465E" w14:textId="290D6EA3" w:rsidR="00CB243A" w:rsidRDefault="00CB243A" w:rsidP="00CB243A">
      <w:pPr>
        <w:shd w:val="clear" w:color="auto" w:fill="F9F9FB"/>
        <w:spacing w:line="240" w:lineRule="auto"/>
        <w:ind w:firstLine="240"/>
        <w:rPr>
          <w:ins w:id="248" w:author="Cecilie Rahbek Wassberg" w:date="2025-12-02T12:50:00Z"/>
          <w:rFonts w:ascii="Questa-Regular" w:eastAsia="Times New Roman" w:hAnsi="Questa-Regular" w:cs="Times New Roman"/>
          <w:color w:val="212529"/>
          <w:sz w:val="23"/>
          <w:szCs w:val="23"/>
          <w:lang w:eastAsia="da-DK"/>
        </w:rPr>
      </w:pPr>
      <w:r w:rsidRPr="00CB243A">
        <w:rPr>
          <w:rFonts w:ascii="Questa-Regular" w:eastAsia="Times New Roman" w:hAnsi="Questa-Regular" w:cs="Times New Roman"/>
          <w:i/>
          <w:iCs/>
          <w:color w:val="212529"/>
          <w:sz w:val="23"/>
          <w:szCs w:val="23"/>
          <w:lang w:eastAsia="da-DK"/>
        </w:rPr>
        <w:t>Stk. 2.</w:t>
      </w:r>
      <w:r w:rsidRPr="00CB243A">
        <w:rPr>
          <w:rFonts w:ascii="Questa-Regular" w:eastAsia="Times New Roman" w:hAnsi="Questa-Regular" w:cs="Times New Roman"/>
          <w:color w:val="212529"/>
          <w:sz w:val="23"/>
          <w:szCs w:val="23"/>
          <w:lang w:eastAsia="da-DK"/>
        </w:rPr>
        <w:t xml:space="preserve"> Bekendtgørelse nr. </w:t>
      </w:r>
      <w:ins w:id="249" w:author="Cecilie Rahbek Wassberg" w:date="2025-11-18T12:50:00Z">
        <w:r w:rsidR="00207A6E">
          <w:rPr>
            <w:rFonts w:ascii="Questa-Regular" w:eastAsia="Times New Roman" w:hAnsi="Questa-Regular" w:cs="Times New Roman"/>
            <w:color w:val="212529"/>
            <w:sz w:val="23"/>
            <w:szCs w:val="23"/>
            <w:lang w:eastAsia="da-DK"/>
          </w:rPr>
          <w:t>57</w:t>
        </w:r>
      </w:ins>
      <w:del w:id="250" w:author="Cecilie Rahbek Wassberg" w:date="2025-11-18T12:50:00Z">
        <w:r w:rsidRPr="00CB243A" w:rsidDel="00207A6E">
          <w:rPr>
            <w:rFonts w:ascii="Questa-Regular" w:eastAsia="Times New Roman" w:hAnsi="Questa-Regular" w:cs="Times New Roman"/>
            <w:color w:val="212529"/>
            <w:sz w:val="23"/>
            <w:szCs w:val="23"/>
            <w:lang w:eastAsia="da-DK"/>
          </w:rPr>
          <w:delText>120</w:delText>
        </w:r>
      </w:del>
      <w:r w:rsidRPr="00CB243A">
        <w:rPr>
          <w:rFonts w:ascii="Questa-Regular" w:eastAsia="Times New Roman" w:hAnsi="Questa-Regular" w:cs="Times New Roman"/>
          <w:color w:val="212529"/>
          <w:sz w:val="23"/>
          <w:szCs w:val="23"/>
          <w:lang w:eastAsia="da-DK"/>
        </w:rPr>
        <w:t xml:space="preserve"> af </w:t>
      </w:r>
      <w:del w:id="251" w:author="Cecilie Rahbek Wassberg" w:date="2025-11-18T12:50:00Z">
        <w:r w:rsidRPr="00CB243A" w:rsidDel="00207A6E">
          <w:rPr>
            <w:rFonts w:ascii="Questa-Regular" w:eastAsia="Times New Roman" w:hAnsi="Questa-Regular" w:cs="Times New Roman"/>
            <w:color w:val="212529"/>
            <w:sz w:val="23"/>
            <w:szCs w:val="23"/>
            <w:lang w:eastAsia="da-DK"/>
          </w:rPr>
          <w:delText>3</w:delText>
        </w:r>
      </w:del>
      <w:r w:rsidRPr="00CB243A">
        <w:rPr>
          <w:rFonts w:ascii="Questa-Regular" w:eastAsia="Times New Roman" w:hAnsi="Questa-Regular" w:cs="Times New Roman"/>
          <w:color w:val="212529"/>
          <w:sz w:val="23"/>
          <w:szCs w:val="23"/>
          <w:lang w:eastAsia="da-DK"/>
        </w:rPr>
        <w:t>1</w:t>
      </w:r>
      <w:ins w:id="252" w:author="Cecilie Rahbek Wassberg" w:date="2025-11-18T12:50:00Z">
        <w:r w:rsidR="00207A6E">
          <w:rPr>
            <w:rFonts w:ascii="Questa-Regular" w:eastAsia="Times New Roman" w:hAnsi="Questa-Regular" w:cs="Times New Roman"/>
            <w:color w:val="212529"/>
            <w:sz w:val="23"/>
            <w:szCs w:val="23"/>
            <w:lang w:eastAsia="da-DK"/>
          </w:rPr>
          <w:t>0</w:t>
        </w:r>
      </w:ins>
      <w:r w:rsidRPr="00CB243A">
        <w:rPr>
          <w:rFonts w:ascii="Questa-Regular" w:eastAsia="Times New Roman" w:hAnsi="Questa-Regular" w:cs="Times New Roman"/>
          <w:color w:val="212529"/>
          <w:sz w:val="23"/>
          <w:szCs w:val="23"/>
          <w:lang w:eastAsia="da-DK"/>
        </w:rPr>
        <w:t>. januar 202</w:t>
      </w:r>
      <w:ins w:id="253" w:author="Cecilie Rahbek Wassberg" w:date="2025-11-18T12:50:00Z">
        <w:r w:rsidR="00207A6E">
          <w:rPr>
            <w:rFonts w:ascii="Questa-Regular" w:eastAsia="Times New Roman" w:hAnsi="Questa-Regular" w:cs="Times New Roman"/>
            <w:color w:val="212529"/>
            <w:sz w:val="23"/>
            <w:szCs w:val="23"/>
            <w:lang w:eastAsia="da-DK"/>
          </w:rPr>
          <w:t>4</w:t>
        </w:r>
      </w:ins>
      <w:del w:id="254" w:author="Cecilie Rahbek Wassberg" w:date="2025-11-18T12:50:00Z">
        <w:r w:rsidRPr="00CB243A" w:rsidDel="00207A6E">
          <w:rPr>
            <w:rFonts w:ascii="Questa-Regular" w:eastAsia="Times New Roman" w:hAnsi="Questa-Regular" w:cs="Times New Roman"/>
            <w:color w:val="212529"/>
            <w:sz w:val="23"/>
            <w:szCs w:val="23"/>
            <w:lang w:eastAsia="da-DK"/>
          </w:rPr>
          <w:delText>3</w:delText>
        </w:r>
      </w:del>
      <w:r w:rsidRPr="00CB243A">
        <w:rPr>
          <w:rFonts w:ascii="Questa-Regular" w:eastAsia="Times New Roman" w:hAnsi="Questa-Regular" w:cs="Times New Roman"/>
          <w:color w:val="212529"/>
          <w:sz w:val="23"/>
          <w:szCs w:val="23"/>
          <w:lang w:eastAsia="da-DK"/>
        </w:rPr>
        <w:t xml:space="preserve"> om adgang til videregående kunstneriske uddannelser tilrettelagt på heltid ophæves.</w:t>
      </w:r>
    </w:p>
    <w:p w14:paraId="035A2D8C" w14:textId="21D57720" w:rsidR="00CC1288" w:rsidRPr="00CC1288" w:rsidRDefault="00CC1288" w:rsidP="00CB243A">
      <w:pPr>
        <w:shd w:val="clear" w:color="auto" w:fill="F9F9FB"/>
        <w:spacing w:line="240" w:lineRule="auto"/>
        <w:ind w:firstLine="240"/>
        <w:rPr>
          <w:rFonts w:ascii="Questa-Regular" w:eastAsia="Times New Roman" w:hAnsi="Questa-Regular" w:cs="Times New Roman"/>
          <w:color w:val="212529"/>
          <w:sz w:val="23"/>
          <w:szCs w:val="23"/>
          <w:lang w:eastAsia="da-DK"/>
        </w:rPr>
      </w:pPr>
      <w:ins w:id="255" w:author="Cecilie Rahbek Wassberg" w:date="2025-12-02T12:50:00Z">
        <w:r>
          <w:rPr>
            <w:rFonts w:ascii="Questa-Regular" w:eastAsia="Times New Roman" w:hAnsi="Questa-Regular" w:cs="Times New Roman"/>
            <w:i/>
            <w:iCs/>
            <w:color w:val="212529"/>
            <w:sz w:val="23"/>
            <w:szCs w:val="23"/>
            <w:lang w:eastAsia="da-DK"/>
          </w:rPr>
          <w:t>Stk. 3</w:t>
        </w:r>
        <w:r>
          <w:rPr>
            <w:rFonts w:ascii="Questa-Regular" w:eastAsia="Times New Roman" w:hAnsi="Questa-Regular" w:cs="Times New Roman"/>
            <w:color w:val="212529"/>
            <w:sz w:val="23"/>
            <w:szCs w:val="23"/>
            <w:lang w:eastAsia="da-DK"/>
          </w:rPr>
          <w:t xml:space="preserve">. </w:t>
        </w:r>
      </w:ins>
      <w:ins w:id="256" w:author="Cecilie Rahbek Wassberg" w:date="2025-12-04T08:02:00Z">
        <w:r w:rsidR="00E94D7E">
          <w:rPr>
            <w:rFonts w:ascii="Questa-Regular" w:eastAsia="Times New Roman" w:hAnsi="Questa-Regular" w:cs="Times New Roman"/>
            <w:color w:val="212529"/>
            <w:sz w:val="23"/>
            <w:szCs w:val="23"/>
            <w:lang w:eastAsia="da-DK"/>
          </w:rPr>
          <w:t xml:space="preserve">Bekendtgørelsen finder ikke anvendelse på ansøgninger indgivet før </w:t>
        </w:r>
      </w:ins>
      <w:ins w:id="257" w:author="Cecilie Rahbek Wassberg" w:date="2025-12-04T08:06:00Z">
        <w:r w:rsidR="0041436E">
          <w:rPr>
            <w:rFonts w:ascii="Questa-Regular" w:eastAsia="Times New Roman" w:hAnsi="Questa-Regular" w:cs="Times New Roman"/>
            <w:color w:val="212529"/>
            <w:sz w:val="23"/>
            <w:szCs w:val="23"/>
            <w:lang w:eastAsia="da-DK"/>
          </w:rPr>
          <w:t xml:space="preserve">den </w:t>
        </w:r>
      </w:ins>
      <w:ins w:id="258" w:author="Cecilie Rahbek Wassberg" w:date="2025-12-04T08:03:00Z">
        <w:r w:rsidR="00E94D7E">
          <w:rPr>
            <w:rFonts w:ascii="Questa-Regular" w:eastAsia="Times New Roman" w:hAnsi="Questa-Regular" w:cs="Times New Roman"/>
            <w:color w:val="212529"/>
            <w:sz w:val="23"/>
            <w:szCs w:val="23"/>
            <w:lang w:eastAsia="da-DK"/>
          </w:rPr>
          <w:t>1. februar 2026</w:t>
        </w:r>
      </w:ins>
      <w:ins w:id="259" w:author="Cecilie Rahbek Wassberg" w:date="2025-12-04T08:02:00Z">
        <w:r w:rsidR="00E94D7E">
          <w:rPr>
            <w:rFonts w:ascii="Questa-Regular" w:eastAsia="Times New Roman" w:hAnsi="Questa-Regular" w:cs="Times New Roman"/>
            <w:color w:val="212529"/>
            <w:sz w:val="23"/>
            <w:szCs w:val="23"/>
            <w:lang w:eastAsia="da-DK"/>
          </w:rPr>
          <w:t>. For s</w:t>
        </w:r>
      </w:ins>
      <w:ins w:id="260" w:author="Cecilie Rahbek Wassberg" w:date="2025-12-04T08:03:00Z">
        <w:r w:rsidR="00E94D7E">
          <w:rPr>
            <w:rFonts w:ascii="Questa-Regular" w:eastAsia="Times New Roman" w:hAnsi="Questa-Regular" w:cs="Times New Roman"/>
            <w:color w:val="212529"/>
            <w:sz w:val="23"/>
            <w:szCs w:val="23"/>
            <w:lang w:eastAsia="da-DK"/>
          </w:rPr>
          <w:t>ådanne ansøgninger finder de hidtil gældende regler i bekendtgørelse nr. 57 af 10. januar 2024</w:t>
        </w:r>
      </w:ins>
      <w:ins w:id="261" w:author="Cecilie Rahbek Wassberg" w:date="2025-12-04T08:04:00Z">
        <w:r w:rsidR="00E94D7E">
          <w:rPr>
            <w:rFonts w:ascii="Questa-Regular" w:eastAsia="Times New Roman" w:hAnsi="Questa-Regular" w:cs="Times New Roman"/>
            <w:color w:val="212529"/>
            <w:sz w:val="23"/>
            <w:szCs w:val="23"/>
            <w:lang w:eastAsia="da-DK"/>
          </w:rPr>
          <w:t xml:space="preserve"> om adgang til videregående kunstneriske uddannelser tilrettelagt på heltid anvendelse</w:t>
        </w:r>
      </w:ins>
      <w:ins w:id="262" w:author="Cecilie Rahbek Wassberg" w:date="2025-12-02T12:52:00Z">
        <w:r>
          <w:rPr>
            <w:rFonts w:ascii="Questa-Regular" w:eastAsia="Times New Roman" w:hAnsi="Questa-Regular" w:cs="Times New Roman"/>
            <w:color w:val="212529"/>
            <w:sz w:val="23"/>
            <w:szCs w:val="23"/>
            <w:lang w:eastAsia="da-DK"/>
          </w:rPr>
          <w:t xml:space="preserve">. </w:t>
        </w:r>
      </w:ins>
    </w:p>
    <w:p w14:paraId="6EBA78A9" w14:textId="2EB2BE14" w:rsidR="00CB243A" w:rsidRPr="00CB243A" w:rsidDel="00207A6E" w:rsidRDefault="00CB243A" w:rsidP="00CB243A">
      <w:pPr>
        <w:shd w:val="clear" w:color="auto" w:fill="F9F9FB"/>
        <w:spacing w:before="120" w:line="240" w:lineRule="auto"/>
        <w:jc w:val="center"/>
        <w:rPr>
          <w:del w:id="263" w:author="Cecilie Rahbek Wassberg" w:date="2025-11-18T12:51:00Z"/>
          <w:rFonts w:ascii="Questa-Regular" w:eastAsia="Times New Roman" w:hAnsi="Questa-Regular" w:cs="Times New Roman"/>
          <w:i/>
          <w:iCs/>
          <w:color w:val="212529"/>
          <w:sz w:val="23"/>
          <w:szCs w:val="23"/>
          <w:lang w:eastAsia="da-DK"/>
        </w:rPr>
      </w:pPr>
      <w:del w:id="264" w:author="Cecilie Rahbek Wassberg" w:date="2025-11-18T12:51:00Z">
        <w:r w:rsidRPr="00CB243A" w:rsidDel="00207A6E">
          <w:rPr>
            <w:rFonts w:ascii="Questa-Regular" w:eastAsia="Times New Roman" w:hAnsi="Questa-Regular" w:cs="Times New Roman"/>
            <w:i/>
            <w:iCs/>
            <w:color w:val="212529"/>
            <w:sz w:val="23"/>
            <w:szCs w:val="23"/>
            <w:lang w:eastAsia="da-DK"/>
          </w:rPr>
          <w:delText>Uddannelses- og Forskningsstyrelsen, den 10. januar 2024</w:delText>
        </w:r>
      </w:del>
    </w:p>
    <w:p w14:paraId="02B3D68C" w14:textId="7273C29B" w:rsidR="00CB243A" w:rsidRPr="00CB243A" w:rsidDel="00207A6E" w:rsidRDefault="00CB243A" w:rsidP="00CB243A">
      <w:pPr>
        <w:shd w:val="clear" w:color="auto" w:fill="F9F9FB"/>
        <w:spacing w:before="120" w:line="240" w:lineRule="auto"/>
        <w:jc w:val="center"/>
        <w:rPr>
          <w:del w:id="265" w:author="Cecilie Rahbek Wassberg" w:date="2025-11-18T12:50:00Z"/>
          <w:rFonts w:ascii="Questa-Regular" w:eastAsia="Times New Roman" w:hAnsi="Questa-Regular" w:cs="Times New Roman"/>
          <w:color w:val="212529"/>
          <w:sz w:val="23"/>
          <w:szCs w:val="23"/>
          <w:lang w:eastAsia="da-DK"/>
        </w:rPr>
      </w:pPr>
      <w:del w:id="266" w:author="Cecilie Rahbek Wassberg" w:date="2025-11-18T12:50:00Z">
        <w:r w:rsidRPr="00CB243A" w:rsidDel="00207A6E">
          <w:rPr>
            <w:rFonts w:ascii="Questa-Regular" w:eastAsia="Times New Roman" w:hAnsi="Questa-Regular" w:cs="Times New Roman"/>
            <w:color w:val="212529"/>
            <w:sz w:val="23"/>
            <w:szCs w:val="23"/>
            <w:lang w:eastAsia="da-DK"/>
          </w:rPr>
          <w:delText>Niels Christian Beier</w:delText>
        </w:r>
      </w:del>
    </w:p>
    <w:p w14:paraId="483A62BE" w14:textId="35621D7F" w:rsidR="00CB243A" w:rsidRPr="00CB243A" w:rsidDel="00207A6E" w:rsidRDefault="00CB243A" w:rsidP="00CB243A">
      <w:pPr>
        <w:shd w:val="clear" w:color="auto" w:fill="F9F9FB"/>
        <w:spacing w:line="240" w:lineRule="auto"/>
        <w:jc w:val="right"/>
        <w:rPr>
          <w:del w:id="267" w:author="Cecilie Rahbek Wassberg" w:date="2025-11-18T12:50:00Z"/>
          <w:rFonts w:ascii="Questa-Regular" w:eastAsia="Times New Roman" w:hAnsi="Questa-Regular" w:cs="Times New Roman"/>
          <w:color w:val="212529"/>
          <w:sz w:val="23"/>
          <w:szCs w:val="23"/>
          <w:lang w:eastAsia="da-DK"/>
        </w:rPr>
      </w:pPr>
      <w:del w:id="268" w:author="Cecilie Rahbek Wassberg" w:date="2025-11-18T12:50:00Z">
        <w:r w:rsidRPr="00CB243A" w:rsidDel="00207A6E">
          <w:rPr>
            <w:rFonts w:ascii="Questa-Regular" w:eastAsia="Times New Roman" w:hAnsi="Questa-Regular" w:cs="Times New Roman"/>
            <w:color w:val="212529"/>
            <w:sz w:val="23"/>
            <w:szCs w:val="23"/>
            <w:lang w:eastAsia="da-DK"/>
          </w:rPr>
          <w:delText>/ Rikke Lise Simested</w:delText>
        </w:r>
      </w:del>
    </w:p>
    <w:p w14:paraId="02EB0179" w14:textId="77777777" w:rsidR="00CB243A" w:rsidRPr="00CB243A" w:rsidRDefault="0031699F" w:rsidP="00CB243A">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4DFB5C93">
          <v:rect id="_x0000_i1025" style="width:424.75pt;height:0" o:hrpct="0" o:hralign="center" o:hrstd="t" o:hr="t" fillcolor="#a0a0a0" stroked="f"/>
        </w:pict>
      </w:r>
    </w:p>
    <w:p w14:paraId="0CA43F66" w14:textId="77777777" w:rsidR="00CB243A" w:rsidRPr="00CB243A" w:rsidRDefault="00CB243A" w:rsidP="00CB243A">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CB243A">
        <w:rPr>
          <w:rFonts w:ascii="Questa-Regular" w:eastAsia="Times New Roman" w:hAnsi="Questa-Regular" w:cs="Times New Roman"/>
          <w:b/>
          <w:bCs/>
          <w:color w:val="212529"/>
          <w:sz w:val="32"/>
          <w:szCs w:val="32"/>
          <w:lang w:eastAsia="da-DK"/>
        </w:rPr>
        <w:t>Bilag 1</w:t>
      </w:r>
    </w:p>
    <w:p w14:paraId="1420E7A1" w14:textId="77777777" w:rsidR="00CB243A" w:rsidRPr="00CB243A" w:rsidRDefault="00CB243A" w:rsidP="00CB243A">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CB243A">
        <w:rPr>
          <w:rFonts w:ascii="Questa-Regular" w:eastAsia="Times New Roman" w:hAnsi="Questa-Regular" w:cs="Times New Roman"/>
          <w:b/>
          <w:bCs/>
          <w:color w:val="212529"/>
          <w:sz w:val="28"/>
          <w:szCs w:val="28"/>
          <w:lang w:eastAsia="da-DK"/>
        </w:rPr>
        <w:t>Specifikke adgangskrav og adgangsprøver på de enkelte kunstneriske bacheloruddannelser</w:t>
      </w:r>
    </w:p>
    <w:tbl>
      <w:tblPr>
        <w:tblW w:w="0" w:type="auto"/>
        <w:tblCellMar>
          <w:left w:w="0" w:type="dxa"/>
          <w:right w:w="0" w:type="dxa"/>
        </w:tblCellMar>
        <w:tblLook w:val="04A0" w:firstRow="1" w:lastRow="0" w:firstColumn="1" w:lastColumn="0" w:noHBand="0" w:noVBand="1"/>
      </w:tblPr>
      <w:tblGrid>
        <w:gridCol w:w="9638"/>
      </w:tblGrid>
      <w:tr w:rsidR="00CB243A" w:rsidRPr="00CB243A" w14:paraId="0FED7AD0" w14:textId="77777777" w:rsidTr="00CB243A">
        <w:tc>
          <w:tcPr>
            <w:tcW w:w="0" w:type="auto"/>
            <w:tcBorders>
              <w:top w:val="nil"/>
              <w:left w:val="nil"/>
              <w:bottom w:val="nil"/>
              <w:right w:val="nil"/>
            </w:tcBorders>
            <w:hideMark/>
          </w:tcPr>
          <w:tbl>
            <w:tblPr>
              <w:tblW w:w="9855" w:type="dxa"/>
              <w:tblCellMar>
                <w:top w:w="15" w:type="dxa"/>
                <w:left w:w="15" w:type="dxa"/>
                <w:bottom w:w="15" w:type="dxa"/>
                <w:right w:w="15" w:type="dxa"/>
              </w:tblCellMar>
              <w:tblLook w:val="04A0" w:firstRow="1" w:lastRow="0" w:firstColumn="1" w:lastColumn="0" w:noHBand="0" w:noVBand="1"/>
            </w:tblPr>
            <w:tblGrid>
              <w:gridCol w:w="5369"/>
              <w:gridCol w:w="4486"/>
            </w:tblGrid>
            <w:tr w:rsidR="00CB243A" w:rsidRPr="00CB243A" w14:paraId="1B663A60" w14:textId="77777777">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4D62BF1B" w14:textId="77777777" w:rsidR="00CB243A" w:rsidRPr="00CB243A" w:rsidRDefault="00CB243A" w:rsidP="00CB243A">
                  <w:pPr>
                    <w:spacing w:line="240" w:lineRule="auto"/>
                    <w:rPr>
                      <w:rFonts w:ascii="Times New Roman" w:eastAsia="Times New Roman" w:hAnsi="Times New Roman" w:cs="Times New Roman"/>
                      <w:sz w:val="19"/>
                      <w:szCs w:val="19"/>
                      <w:lang w:eastAsia="da-DK"/>
                    </w:rPr>
                  </w:pPr>
                  <w:r w:rsidRPr="00CB243A">
                    <w:rPr>
                      <w:rFonts w:ascii="Times New Roman" w:eastAsia="Times New Roman" w:hAnsi="Times New Roman" w:cs="Times New Roman"/>
                      <w:b/>
                      <w:bCs/>
                      <w:sz w:val="19"/>
                      <w:szCs w:val="19"/>
                      <w:lang w:eastAsia="da-DK"/>
                    </w:rPr>
                    <w:t>Uddannelse</w:t>
                  </w:r>
                </w:p>
              </w:tc>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604A3F2B" w14:textId="3D56F5E3" w:rsidR="00CB243A" w:rsidRPr="00CB243A" w:rsidRDefault="00CB243A" w:rsidP="00CB243A">
                  <w:pPr>
                    <w:spacing w:line="240" w:lineRule="auto"/>
                    <w:rPr>
                      <w:rFonts w:ascii="Times New Roman" w:eastAsia="Times New Roman" w:hAnsi="Times New Roman" w:cs="Times New Roman"/>
                      <w:sz w:val="19"/>
                      <w:szCs w:val="19"/>
                      <w:lang w:eastAsia="da-DK"/>
                    </w:rPr>
                  </w:pPr>
                  <w:r w:rsidRPr="00CB243A">
                    <w:rPr>
                      <w:rFonts w:ascii="Times New Roman" w:eastAsia="Times New Roman" w:hAnsi="Times New Roman" w:cs="Times New Roman"/>
                      <w:b/>
                      <w:bCs/>
                      <w:sz w:val="19"/>
                      <w:szCs w:val="19"/>
                      <w:lang w:eastAsia="da-DK"/>
                    </w:rPr>
                    <w:t>Specifikke adgangskrav og adgangsprøve</w:t>
                  </w:r>
                  <w:ins w:id="269" w:author="Charlotte Løchte" w:date="2025-11-26T14:14:00Z">
                    <w:r w:rsidR="005C4501">
                      <w:rPr>
                        <w:rFonts w:ascii="Times New Roman" w:eastAsia="Times New Roman" w:hAnsi="Times New Roman" w:cs="Times New Roman"/>
                        <w:b/>
                        <w:bCs/>
                        <w:sz w:val="19"/>
                        <w:szCs w:val="19"/>
                        <w:lang w:eastAsia="da-DK"/>
                      </w:rPr>
                      <w:t>r</w:t>
                    </w:r>
                  </w:ins>
                </w:p>
              </w:tc>
            </w:tr>
            <w:tr w:rsidR="00CB243A" w:rsidRPr="00CB243A" w14:paraId="46CB2E5F" w14:textId="77777777">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3BDA41FA"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proofErr w:type="spellStart"/>
                  <w:r w:rsidRPr="00CB243A">
                    <w:rPr>
                      <w:rFonts w:ascii="Times New Roman" w:eastAsia="Times New Roman" w:hAnsi="Times New Roman" w:cs="Times New Roman"/>
                      <w:sz w:val="19"/>
                      <w:szCs w:val="19"/>
                      <w:lang w:val="en-US" w:eastAsia="da-DK"/>
                    </w:rPr>
                    <w:t>Arkitektur</w:t>
                  </w:r>
                  <w:proofErr w:type="spellEnd"/>
                </w:p>
                <w:p w14:paraId="3F21EA23"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r w:rsidRPr="00CB243A">
                    <w:rPr>
                      <w:rFonts w:ascii="Times New Roman" w:eastAsia="Times New Roman" w:hAnsi="Times New Roman" w:cs="Times New Roman"/>
                      <w:sz w:val="19"/>
                      <w:szCs w:val="19"/>
                      <w:lang w:val="en-US" w:eastAsia="da-DK"/>
                    </w:rPr>
                    <w:t>(Bachelor of Arts in Architecture)</w:t>
                  </w:r>
                </w:p>
                <w:p w14:paraId="13202426" w14:textId="77777777" w:rsidR="00CB243A" w:rsidRPr="00CB243A" w:rsidRDefault="00CB243A" w:rsidP="00CB243A">
                  <w:pPr>
                    <w:spacing w:line="240" w:lineRule="auto"/>
                    <w:rPr>
                      <w:rFonts w:ascii="Times New Roman" w:eastAsia="Times New Roman" w:hAnsi="Times New Roman" w:cs="Times New Roman"/>
                      <w:sz w:val="19"/>
                      <w:szCs w:val="19"/>
                      <w:lang w:eastAsia="da-DK"/>
                    </w:rPr>
                  </w:pPr>
                  <w:r w:rsidRPr="00CB243A">
                    <w:rPr>
                      <w:rFonts w:ascii="Times New Roman" w:eastAsia="Times New Roman" w:hAnsi="Times New Roman" w:cs="Times New Roman"/>
                      <w:sz w:val="19"/>
                      <w:szCs w:val="19"/>
                      <w:lang w:eastAsia="da-DK"/>
                    </w:rPr>
                    <w:t>Arkitektskolen Aarhus</w:t>
                  </w:r>
                </w:p>
              </w:tc>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117F18CA" w14:textId="28ED0557" w:rsidR="00F80CB1" w:rsidRDefault="00F80CB1" w:rsidP="00CB243A">
                  <w:pPr>
                    <w:spacing w:line="240" w:lineRule="auto"/>
                    <w:rPr>
                      <w:ins w:id="270" w:author="Cecilie Rahbek Wassberg" w:date="2025-11-18T12:31:00Z"/>
                      <w:rFonts w:ascii="Times New Roman" w:eastAsia="Times New Roman" w:hAnsi="Times New Roman" w:cs="Times New Roman"/>
                      <w:b/>
                      <w:bCs/>
                      <w:sz w:val="19"/>
                      <w:szCs w:val="19"/>
                      <w:lang w:eastAsia="da-DK"/>
                    </w:rPr>
                  </w:pPr>
                  <w:ins w:id="271" w:author="Cecilie Rahbek Wassberg" w:date="2025-11-18T12:30:00Z">
                    <w:r>
                      <w:rPr>
                        <w:rFonts w:ascii="Times New Roman" w:eastAsia="Times New Roman" w:hAnsi="Times New Roman" w:cs="Times New Roman"/>
                        <w:b/>
                        <w:bCs/>
                        <w:sz w:val="19"/>
                        <w:szCs w:val="19"/>
                        <w:lang w:eastAsia="da-DK"/>
                      </w:rPr>
                      <w:t>Adgang via gymnasial eksamen</w:t>
                    </w:r>
                  </w:ins>
                  <w:ins w:id="272" w:author="Cecilie Rahbek Wassberg" w:date="2025-11-18T12:31:00Z">
                    <w:r>
                      <w:rPr>
                        <w:rFonts w:ascii="Times New Roman" w:eastAsia="Times New Roman" w:hAnsi="Times New Roman" w:cs="Times New Roman"/>
                        <w:b/>
                        <w:bCs/>
                        <w:sz w:val="19"/>
                        <w:szCs w:val="19"/>
                        <w:lang w:eastAsia="da-DK"/>
                      </w:rPr>
                      <w:t>:</w:t>
                    </w:r>
                  </w:ins>
                </w:p>
                <w:p w14:paraId="53177AB4" w14:textId="4139B75F" w:rsidR="00CB243A" w:rsidRPr="00CB243A" w:rsidRDefault="00CB243A" w:rsidP="00F80CB1">
                  <w:pPr>
                    <w:spacing w:line="240" w:lineRule="auto"/>
                    <w:rPr>
                      <w:rFonts w:ascii="Times New Roman" w:eastAsia="Times New Roman" w:hAnsi="Times New Roman" w:cs="Times New Roman"/>
                      <w:sz w:val="19"/>
                      <w:szCs w:val="19"/>
                      <w:lang w:eastAsia="da-DK"/>
                    </w:rPr>
                  </w:pPr>
                  <w:r w:rsidRPr="00CB243A">
                    <w:rPr>
                      <w:rFonts w:ascii="Times New Roman" w:eastAsia="Times New Roman" w:hAnsi="Times New Roman" w:cs="Times New Roman"/>
                      <w:sz w:val="19"/>
                      <w:szCs w:val="19"/>
                      <w:lang w:eastAsia="da-DK"/>
                    </w:rPr>
                    <w:t>Bestået adgangsprøve</w:t>
                  </w:r>
                </w:p>
              </w:tc>
            </w:tr>
            <w:tr w:rsidR="00CB243A" w:rsidRPr="00CB243A" w14:paraId="4EE10D40" w14:textId="77777777">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7BBECA53"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proofErr w:type="spellStart"/>
                  <w:r w:rsidRPr="00CB243A">
                    <w:rPr>
                      <w:rFonts w:ascii="Times New Roman" w:eastAsia="Times New Roman" w:hAnsi="Times New Roman" w:cs="Times New Roman"/>
                      <w:sz w:val="19"/>
                      <w:szCs w:val="19"/>
                      <w:lang w:val="en-US" w:eastAsia="da-DK"/>
                    </w:rPr>
                    <w:t>Arkitektur</w:t>
                  </w:r>
                  <w:proofErr w:type="spellEnd"/>
                </w:p>
                <w:p w14:paraId="6164CDDB"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r w:rsidRPr="00CB243A">
                    <w:rPr>
                      <w:rFonts w:ascii="Times New Roman" w:eastAsia="Times New Roman" w:hAnsi="Times New Roman" w:cs="Times New Roman"/>
                      <w:sz w:val="19"/>
                      <w:szCs w:val="19"/>
                      <w:lang w:val="en-US" w:eastAsia="da-DK"/>
                    </w:rPr>
                    <w:t>(Bachelor of Arts in Architecture)</w:t>
                  </w:r>
                </w:p>
                <w:p w14:paraId="733A4690" w14:textId="77777777" w:rsidR="00CB243A" w:rsidRPr="00CB243A" w:rsidRDefault="00CB243A" w:rsidP="00CB243A">
                  <w:pPr>
                    <w:spacing w:line="240" w:lineRule="auto"/>
                    <w:rPr>
                      <w:rFonts w:ascii="Times New Roman" w:eastAsia="Times New Roman" w:hAnsi="Times New Roman" w:cs="Times New Roman"/>
                      <w:sz w:val="19"/>
                      <w:szCs w:val="19"/>
                      <w:lang w:eastAsia="da-DK"/>
                    </w:rPr>
                  </w:pPr>
                  <w:r w:rsidRPr="00CB243A">
                    <w:rPr>
                      <w:rFonts w:ascii="Times New Roman" w:eastAsia="Times New Roman" w:hAnsi="Times New Roman" w:cs="Times New Roman"/>
                      <w:sz w:val="19"/>
                      <w:szCs w:val="19"/>
                      <w:lang w:eastAsia="da-DK"/>
                    </w:rPr>
                    <w:t>Det Kongelige Akademi</w:t>
                  </w:r>
                </w:p>
              </w:tc>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1DB1F3C2" w14:textId="08F84774" w:rsidR="00CB243A" w:rsidRPr="00CB243A" w:rsidRDefault="00CB243A" w:rsidP="00CB243A">
                  <w:pPr>
                    <w:spacing w:line="240" w:lineRule="auto"/>
                    <w:rPr>
                      <w:rFonts w:ascii="Times New Roman" w:eastAsia="Times New Roman" w:hAnsi="Times New Roman" w:cs="Times New Roman"/>
                      <w:sz w:val="24"/>
                      <w:szCs w:val="24"/>
                      <w:lang w:eastAsia="da-DK"/>
                    </w:rPr>
                  </w:pPr>
                  <w:del w:id="273" w:author="Charlotte Løchte" w:date="2025-11-26T14:13:00Z">
                    <w:r w:rsidRPr="00CB243A" w:rsidDel="005C4501">
                      <w:rPr>
                        <w:rFonts w:ascii="Times New Roman" w:eastAsia="Times New Roman" w:hAnsi="Times New Roman" w:cs="Times New Roman"/>
                        <w:sz w:val="24"/>
                        <w:szCs w:val="24"/>
                        <w:lang w:eastAsia="da-DK"/>
                      </w:rPr>
                      <w:delText> </w:delText>
                    </w:r>
                  </w:del>
                  <w:ins w:id="274" w:author="Cecilie Rahbek Wassberg" w:date="2025-11-18T12:31:00Z">
                    <w:r w:rsidR="00F80CB1">
                      <w:rPr>
                        <w:rFonts w:ascii="Times New Roman" w:eastAsia="Times New Roman" w:hAnsi="Times New Roman" w:cs="Times New Roman"/>
                        <w:b/>
                        <w:bCs/>
                        <w:sz w:val="19"/>
                        <w:szCs w:val="19"/>
                        <w:lang w:eastAsia="da-DK"/>
                      </w:rPr>
                      <w:t>Adgang via gymnasial eksamen</w:t>
                    </w:r>
                  </w:ins>
                </w:p>
              </w:tc>
            </w:tr>
            <w:tr w:rsidR="00CB243A" w:rsidRPr="00496284" w14:paraId="25496B61" w14:textId="77777777">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2AC63DCC"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r w:rsidRPr="00CB243A">
                    <w:rPr>
                      <w:rFonts w:ascii="Times New Roman" w:eastAsia="Times New Roman" w:hAnsi="Times New Roman" w:cs="Times New Roman"/>
                      <w:sz w:val="19"/>
                      <w:szCs w:val="19"/>
                      <w:lang w:val="en-US" w:eastAsia="da-DK"/>
                    </w:rPr>
                    <w:t>Design</w:t>
                  </w:r>
                </w:p>
                <w:p w14:paraId="123D8405"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r w:rsidRPr="00CB243A">
                    <w:rPr>
                      <w:rFonts w:ascii="Times New Roman" w:eastAsia="Times New Roman" w:hAnsi="Times New Roman" w:cs="Times New Roman"/>
                      <w:sz w:val="19"/>
                      <w:szCs w:val="19"/>
                      <w:lang w:val="en-US" w:eastAsia="da-DK"/>
                    </w:rPr>
                    <w:t>(Bachelor of Arts in Design)</w:t>
                  </w:r>
                </w:p>
              </w:tc>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5CFE5D2D" w14:textId="37D9E5F0" w:rsidR="00CB243A" w:rsidRPr="00CB243A" w:rsidRDefault="00CB243A" w:rsidP="00CB243A">
                  <w:pPr>
                    <w:spacing w:line="240" w:lineRule="auto"/>
                    <w:rPr>
                      <w:rFonts w:ascii="Times New Roman" w:eastAsia="Times New Roman" w:hAnsi="Times New Roman" w:cs="Times New Roman"/>
                      <w:sz w:val="24"/>
                      <w:szCs w:val="24"/>
                      <w:lang w:val="en-US" w:eastAsia="da-DK"/>
                    </w:rPr>
                  </w:pPr>
                  <w:del w:id="275" w:author="Charlotte Løchte" w:date="2025-11-26T14:13:00Z">
                    <w:r w:rsidRPr="00CB243A" w:rsidDel="005C4501">
                      <w:rPr>
                        <w:rFonts w:ascii="Times New Roman" w:eastAsia="Times New Roman" w:hAnsi="Times New Roman" w:cs="Times New Roman"/>
                        <w:sz w:val="24"/>
                        <w:szCs w:val="24"/>
                        <w:lang w:val="en-US" w:eastAsia="da-DK"/>
                      </w:rPr>
                      <w:delText> </w:delText>
                    </w:r>
                  </w:del>
                  <w:ins w:id="276" w:author="Cecilie Rahbek Wassberg" w:date="2025-11-18T12:31:00Z">
                    <w:r w:rsidR="00F80CB1">
                      <w:rPr>
                        <w:rFonts w:ascii="Times New Roman" w:eastAsia="Times New Roman" w:hAnsi="Times New Roman" w:cs="Times New Roman"/>
                        <w:b/>
                        <w:bCs/>
                        <w:sz w:val="19"/>
                        <w:szCs w:val="19"/>
                        <w:lang w:eastAsia="da-DK"/>
                      </w:rPr>
                      <w:t>Adgang via gymnasial eksamen</w:t>
                    </w:r>
                  </w:ins>
                </w:p>
              </w:tc>
            </w:tr>
            <w:tr w:rsidR="00CB243A" w:rsidRPr="00CB243A" w14:paraId="5AC96111" w14:textId="77777777">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0CA92E86"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proofErr w:type="spellStart"/>
                  <w:r w:rsidRPr="00CB243A">
                    <w:rPr>
                      <w:rFonts w:ascii="Times New Roman" w:eastAsia="Times New Roman" w:hAnsi="Times New Roman" w:cs="Times New Roman"/>
                      <w:sz w:val="19"/>
                      <w:szCs w:val="19"/>
                      <w:lang w:val="en-US" w:eastAsia="da-DK"/>
                    </w:rPr>
                    <w:t>Konservering</w:t>
                  </w:r>
                  <w:proofErr w:type="spellEnd"/>
                  <w:r w:rsidRPr="00CB243A">
                    <w:rPr>
                      <w:rFonts w:ascii="Times New Roman" w:eastAsia="Times New Roman" w:hAnsi="Times New Roman" w:cs="Times New Roman"/>
                      <w:sz w:val="19"/>
                      <w:szCs w:val="19"/>
                      <w:lang w:val="en-US" w:eastAsia="da-DK"/>
                    </w:rPr>
                    <w:t xml:space="preserve"> </w:t>
                  </w:r>
                  <w:proofErr w:type="spellStart"/>
                  <w:r w:rsidRPr="00CB243A">
                    <w:rPr>
                      <w:rFonts w:ascii="Times New Roman" w:eastAsia="Times New Roman" w:hAnsi="Times New Roman" w:cs="Times New Roman"/>
                      <w:sz w:val="19"/>
                      <w:szCs w:val="19"/>
                      <w:lang w:val="en-US" w:eastAsia="da-DK"/>
                    </w:rPr>
                    <w:t>og</w:t>
                  </w:r>
                  <w:proofErr w:type="spellEnd"/>
                  <w:r w:rsidRPr="00CB243A">
                    <w:rPr>
                      <w:rFonts w:ascii="Times New Roman" w:eastAsia="Times New Roman" w:hAnsi="Times New Roman" w:cs="Times New Roman"/>
                      <w:sz w:val="19"/>
                      <w:szCs w:val="19"/>
                      <w:lang w:val="en-US" w:eastAsia="da-DK"/>
                    </w:rPr>
                    <w:t xml:space="preserve"> </w:t>
                  </w:r>
                  <w:proofErr w:type="spellStart"/>
                  <w:r w:rsidRPr="00CB243A">
                    <w:rPr>
                      <w:rFonts w:ascii="Times New Roman" w:eastAsia="Times New Roman" w:hAnsi="Times New Roman" w:cs="Times New Roman"/>
                      <w:sz w:val="19"/>
                      <w:szCs w:val="19"/>
                      <w:lang w:val="en-US" w:eastAsia="da-DK"/>
                    </w:rPr>
                    <w:t>restaurering</w:t>
                  </w:r>
                  <w:proofErr w:type="spellEnd"/>
                </w:p>
                <w:p w14:paraId="516A8CB1" w14:textId="77777777" w:rsidR="00CB243A" w:rsidRPr="00CB243A" w:rsidRDefault="00CB243A" w:rsidP="00CB243A">
                  <w:pPr>
                    <w:spacing w:line="240" w:lineRule="auto"/>
                    <w:rPr>
                      <w:rFonts w:ascii="Times New Roman" w:eastAsia="Times New Roman" w:hAnsi="Times New Roman" w:cs="Times New Roman"/>
                      <w:sz w:val="19"/>
                      <w:szCs w:val="19"/>
                      <w:lang w:val="en-US" w:eastAsia="da-DK"/>
                    </w:rPr>
                  </w:pPr>
                  <w:r w:rsidRPr="00CB243A">
                    <w:rPr>
                      <w:rFonts w:ascii="Times New Roman" w:eastAsia="Times New Roman" w:hAnsi="Times New Roman" w:cs="Times New Roman"/>
                      <w:sz w:val="19"/>
                      <w:szCs w:val="19"/>
                      <w:lang w:val="en-US" w:eastAsia="da-DK"/>
                    </w:rPr>
                    <w:t>(Bachelor of Science in Conservation and Restoration)</w:t>
                  </w:r>
                </w:p>
              </w:tc>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14:paraId="14ECA152" w14:textId="77777777" w:rsidR="00F80CB1" w:rsidRDefault="00F80CB1" w:rsidP="00F80CB1">
                  <w:pPr>
                    <w:spacing w:line="240" w:lineRule="auto"/>
                    <w:rPr>
                      <w:ins w:id="277" w:author="Cecilie Rahbek Wassberg" w:date="2025-11-18T12:31:00Z"/>
                      <w:rFonts w:ascii="Times New Roman" w:eastAsia="Times New Roman" w:hAnsi="Times New Roman" w:cs="Times New Roman"/>
                      <w:b/>
                      <w:bCs/>
                      <w:sz w:val="19"/>
                      <w:szCs w:val="19"/>
                      <w:lang w:eastAsia="da-DK"/>
                    </w:rPr>
                  </w:pPr>
                  <w:ins w:id="278" w:author="Cecilie Rahbek Wassberg" w:date="2025-11-18T12:31:00Z">
                    <w:r>
                      <w:rPr>
                        <w:rFonts w:ascii="Times New Roman" w:eastAsia="Times New Roman" w:hAnsi="Times New Roman" w:cs="Times New Roman"/>
                        <w:b/>
                        <w:bCs/>
                        <w:sz w:val="19"/>
                        <w:szCs w:val="19"/>
                        <w:lang w:eastAsia="da-DK"/>
                      </w:rPr>
                      <w:t>Adgang via gymnasial eksamen:</w:t>
                    </w:r>
                  </w:ins>
                </w:p>
                <w:p w14:paraId="1388FA55" w14:textId="77777777" w:rsidR="005C4501" w:rsidRDefault="00F80CB1" w:rsidP="00F80CB1">
                  <w:pPr>
                    <w:spacing w:line="240" w:lineRule="auto"/>
                    <w:rPr>
                      <w:ins w:id="279" w:author="Charlotte Løchte" w:date="2025-11-26T14:13:00Z"/>
                      <w:rFonts w:ascii="Times New Roman" w:eastAsia="Times New Roman" w:hAnsi="Times New Roman" w:cs="Times New Roman"/>
                      <w:i/>
                      <w:iCs/>
                      <w:sz w:val="19"/>
                      <w:szCs w:val="19"/>
                      <w:lang w:eastAsia="da-DK"/>
                    </w:rPr>
                  </w:pPr>
                  <w:ins w:id="280" w:author="Cecilie Rahbek Wassberg" w:date="2025-11-18T12:31:00Z">
                    <w:r>
                      <w:rPr>
                        <w:rFonts w:ascii="Times New Roman" w:eastAsia="Times New Roman" w:hAnsi="Times New Roman" w:cs="Times New Roman"/>
                        <w:i/>
                        <w:iCs/>
                        <w:sz w:val="19"/>
                        <w:szCs w:val="19"/>
                        <w:lang w:eastAsia="da-DK"/>
                      </w:rPr>
                      <w:t xml:space="preserve">Specifikke adgangskrav: </w:t>
                    </w:r>
                  </w:ins>
                </w:p>
                <w:p w14:paraId="7FA43D1C" w14:textId="5BB395DC" w:rsidR="00CB243A" w:rsidRPr="00CB243A" w:rsidRDefault="00CB243A" w:rsidP="00F80CB1">
                  <w:pPr>
                    <w:spacing w:line="240" w:lineRule="auto"/>
                    <w:rPr>
                      <w:rFonts w:ascii="Times New Roman" w:eastAsia="Times New Roman" w:hAnsi="Times New Roman" w:cs="Times New Roman"/>
                      <w:sz w:val="19"/>
                      <w:szCs w:val="19"/>
                      <w:lang w:eastAsia="da-DK"/>
                    </w:rPr>
                  </w:pPr>
                  <w:r w:rsidRPr="00CB243A">
                    <w:rPr>
                      <w:rFonts w:ascii="Times New Roman" w:eastAsia="Times New Roman" w:hAnsi="Times New Roman" w:cs="Times New Roman"/>
                      <w:sz w:val="19"/>
                      <w:szCs w:val="19"/>
                      <w:lang w:eastAsia="da-DK"/>
                    </w:rPr>
                    <w:t>Kemi B eller bioteknologi A</w:t>
                  </w:r>
                </w:p>
              </w:tc>
            </w:tr>
          </w:tbl>
          <w:p w14:paraId="7A9DB9CA" w14:textId="77777777" w:rsidR="00CB243A" w:rsidRPr="00CB243A" w:rsidRDefault="00CB243A" w:rsidP="00CB243A">
            <w:pPr>
              <w:spacing w:before="200" w:after="200" w:line="240" w:lineRule="auto"/>
              <w:rPr>
                <w:rFonts w:ascii="Times New Roman" w:eastAsia="Times New Roman" w:hAnsi="Times New Roman" w:cs="Times New Roman"/>
                <w:sz w:val="23"/>
                <w:szCs w:val="23"/>
                <w:lang w:eastAsia="da-DK"/>
              </w:rPr>
            </w:pPr>
          </w:p>
        </w:tc>
      </w:tr>
    </w:tbl>
    <w:p w14:paraId="244F02E1" w14:textId="77777777" w:rsidR="00225F77" w:rsidRPr="00CB243A" w:rsidRDefault="00225F77"/>
    <w:sectPr w:rsidR="00225F77" w:rsidRPr="00CB243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Questa-Regular">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98AA14"/>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488C966E"/>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C7E839C"/>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8168011C"/>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FCC00A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0BAB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28C8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DAFD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9481DA2"/>
    <w:lvl w:ilvl="0">
      <w:start w:val="1"/>
      <w:numFmt w:val="decimal"/>
      <w:lvlText w:val="%1."/>
      <w:lvlJc w:val="left"/>
      <w:pPr>
        <w:tabs>
          <w:tab w:val="num" w:pos="360"/>
        </w:tabs>
        <w:ind w:left="360" w:hanging="360"/>
      </w:pPr>
    </w:lvl>
  </w:abstractNum>
  <w:abstractNum w:abstractNumId="9" w15:restartNumberingAfterBreak="0">
    <w:nsid w:val="09BA64D0"/>
    <w:multiLevelType w:val="multilevel"/>
    <w:tmpl w:val="7C5079B6"/>
    <w:lvl w:ilvl="0">
      <w:start w:val="1"/>
      <w:numFmt w:val="decimal"/>
      <w:lvlText w:val="%1"/>
      <w:lvlJc w:val="left"/>
      <w:pPr>
        <w:ind w:left="397" w:hanging="39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91" w:hanging="1191"/>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588" w:hanging="1588"/>
      </w:pPr>
      <w:rPr>
        <w:rFonts w:hint="default"/>
      </w:rPr>
    </w:lvl>
    <w:lvl w:ilvl="8">
      <w:start w:val="1"/>
      <w:numFmt w:val="decimal"/>
      <w:lvlText w:val="%1.%2.%3.%4.%5.%6.%7.%8.%9"/>
      <w:lvlJc w:val="left"/>
      <w:pPr>
        <w:ind w:left="1701" w:hanging="1701"/>
      </w:pPr>
      <w:rPr>
        <w:rFonts w:hint="default"/>
      </w:rPr>
    </w:lvl>
  </w:abstractNum>
  <w:abstractNum w:abstractNumId="10" w15:restartNumberingAfterBreak="0">
    <w:nsid w:val="20645CAB"/>
    <w:multiLevelType w:val="multilevel"/>
    <w:tmpl w:val="0E44848E"/>
    <w:lvl w:ilvl="0">
      <w:start w:val="1"/>
      <w:numFmt w:val="bullet"/>
      <w:pStyle w:val="Opstilling-punkttegn"/>
      <w:lvlText w:val=""/>
      <w:lvlJc w:val="left"/>
      <w:pPr>
        <w:ind w:left="567" w:hanging="283"/>
      </w:pPr>
      <w:rPr>
        <w:rFonts w:ascii="Symbol" w:hAnsi="Symbol" w:hint="default"/>
      </w:rPr>
    </w:lvl>
    <w:lvl w:ilvl="1">
      <w:start w:val="1"/>
      <w:numFmt w:val="bullet"/>
      <w:pStyle w:val="Opstilling-punkttegn2"/>
      <w:lvlText w:val=""/>
      <w:lvlJc w:val="left"/>
      <w:pPr>
        <w:ind w:left="851" w:hanging="283"/>
      </w:pPr>
      <w:rPr>
        <w:rFonts w:ascii="Symbol" w:hAnsi="Symbol" w:hint="default"/>
      </w:rPr>
    </w:lvl>
    <w:lvl w:ilvl="2">
      <w:start w:val="1"/>
      <w:numFmt w:val="bullet"/>
      <w:pStyle w:val="Opstilling-punkttegn3"/>
      <w:lvlText w:val="○"/>
      <w:lvlJc w:val="left"/>
      <w:pPr>
        <w:ind w:left="1135" w:hanging="283"/>
      </w:pPr>
      <w:rPr>
        <w:rFonts w:ascii="Arial" w:hAnsi="Arial" w:hint="default"/>
      </w:rPr>
    </w:lvl>
    <w:lvl w:ilvl="3">
      <w:start w:val="1"/>
      <w:numFmt w:val="bullet"/>
      <w:lvlText w:val=""/>
      <w:lvlJc w:val="left"/>
      <w:pPr>
        <w:ind w:left="1419" w:hanging="283"/>
      </w:pPr>
      <w:rPr>
        <w:rFonts w:ascii="Symbol" w:hAnsi="Symbol" w:hint="default"/>
      </w:rPr>
    </w:lvl>
    <w:lvl w:ilvl="4">
      <w:start w:val="1"/>
      <w:numFmt w:val="bullet"/>
      <w:lvlText w:val=""/>
      <w:lvlJc w:val="left"/>
      <w:pPr>
        <w:ind w:left="1703" w:hanging="283"/>
      </w:pPr>
      <w:rPr>
        <w:rFonts w:ascii="Symbol" w:hAnsi="Symbol" w:hint="default"/>
      </w:rPr>
    </w:lvl>
    <w:lvl w:ilvl="5">
      <w:start w:val="1"/>
      <w:numFmt w:val="bullet"/>
      <w:lvlText w:val=""/>
      <w:lvlJc w:val="left"/>
      <w:pPr>
        <w:ind w:left="1987" w:hanging="283"/>
      </w:pPr>
      <w:rPr>
        <w:rFonts w:ascii="Symbol" w:hAnsi="Symbol" w:hint="default"/>
      </w:rPr>
    </w:lvl>
    <w:lvl w:ilvl="6">
      <w:start w:val="1"/>
      <w:numFmt w:val="bullet"/>
      <w:lvlText w:val=""/>
      <w:lvlJc w:val="left"/>
      <w:pPr>
        <w:ind w:left="2271" w:hanging="283"/>
      </w:pPr>
      <w:rPr>
        <w:rFonts w:ascii="Symbol" w:hAnsi="Symbol" w:hint="default"/>
      </w:rPr>
    </w:lvl>
    <w:lvl w:ilvl="7">
      <w:start w:val="1"/>
      <w:numFmt w:val="bullet"/>
      <w:lvlText w:val=""/>
      <w:lvlJc w:val="left"/>
      <w:pPr>
        <w:ind w:left="2555" w:hanging="283"/>
      </w:pPr>
      <w:rPr>
        <w:rFonts w:ascii="Symbol" w:hAnsi="Symbol" w:hint="default"/>
      </w:rPr>
    </w:lvl>
    <w:lvl w:ilvl="8">
      <w:start w:val="1"/>
      <w:numFmt w:val="bullet"/>
      <w:lvlText w:val=""/>
      <w:lvlJc w:val="left"/>
      <w:pPr>
        <w:ind w:left="2839" w:hanging="283"/>
      </w:pPr>
      <w:rPr>
        <w:rFonts w:ascii="Symbol" w:hAnsi="Symbol" w:hint="default"/>
      </w:rPr>
    </w:lvl>
  </w:abstractNum>
  <w:abstractNum w:abstractNumId="11" w15:restartNumberingAfterBreak="0">
    <w:nsid w:val="2119751E"/>
    <w:multiLevelType w:val="multilevel"/>
    <w:tmpl w:val="D430D63C"/>
    <w:lvl w:ilvl="0">
      <w:start w:val="1"/>
      <w:numFmt w:val="none"/>
      <w:lvlRestart w:val="0"/>
      <w:lvlText w:val="%1"/>
      <w:lvlJc w:val="left"/>
      <w:pPr>
        <w:ind w:left="0" w:firstLine="0"/>
      </w:pPr>
      <w:rPr>
        <w:rFonts w:hint="default"/>
      </w:rPr>
    </w:lvl>
    <w:lvl w:ilvl="1">
      <w:start w:val="1"/>
      <w:numFmt w:val="none"/>
      <w:lvlText w:val="%1"/>
      <w:lvlJc w:val="left"/>
      <w:pPr>
        <w:ind w:left="0" w:firstLine="0"/>
      </w:pPr>
      <w:rPr>
        <w:rFonts w:hint="default"/>
      </w:rPr>
    </w:lvl>
    <w:lvl w:ilvl="2">
      <w:start w:val="1"/>
      <w:numFmt w:val="none"/>
      <w:lvlText w:val="%1"/>
      <w:lvlJc w:val="left"/>
      <w:pPr>
        <w:ind w:left="0" w:firstLine="0"/>
      </w:pPr>
      <w:rPr>
        <w:rFonts w:hint="default"/>
      </w:rPr>
    </w:lvl>
    <w:lvl w:ilvl="3">
      <w:start w:val="1"/>
      <w:numFmt w:val="none"/>
      <w:lvlText w:val="%1"/>
      <w:lvlJc w:val="left"/>
      <w:pPr>
        <w:tabs>
          <w:tab w:val="num" w:pos="0"/>
        </w:tabs>
        <w:ind w:left="0" w:firstLine="0"/>
      </w:pPr>
      <w:rPr>
        <w:rFonts w:hint="default"/>
      </w:rPr>
    </w:lvl>
    <w:lvl w:ilvl="4">
      <w:start w:val="1"/>
      <w:numFmt w:val="none"/>
      <w:lvlText w:val="%1"/>
      <w:lvlJc w:val="left"/>
      <w:pPr>
        <w:ind w:left="0" w:firstLine="0"/>
      </w:pPr>
      <w:rPr>
        <w:rFonts w:hint="default"/>
      </w:rPr>
    </w:lvl>
    <w:lvl w:ilvl="5">
      <w:start w:val="1"/>
      <w:numFmt w:val="none"/>
      <w:lvlText w:val="%1"/>
      <w:lvlJc w:val="left"/>
      <w:pPr>
        <w:ind w:left="0" w:firstLine="0"/>
      </w:pPr>
      <w:rPr>
        <w:rFonts w:hint="default"/>
      </w:rPr>
    </w:lvl>
    <w:lvl w:ilvl="6">
      <w:start w:val="1"/>
      <w:numFmt w:val="none"/>
      <w:lvlText w:val="%1"/>
      <w:lvlJc w:val="left"/>
      <w:pPr>
        <w:ind w:left="0" w:firstLine="0"/>
      </w:pPr>
      <w:rPr>
        <w:rFonts w:hint="default"/>
      </w:rPr>
    </w:lvl>
    <w:lvl w:ilvl="7">
      <w:start w:val="1"/>
      <w:numFmt w:val="none"/>
      <w:lvlText w:val="%1"/>
      <w:lvlJc w:val="left"/>
      <w:pPr>
        <w:ind w:left="0" w:firstLine="0"/>
      </w:pPr>
      <w:rPr>
        <w:rFonts w:hint="default"/>
      </w:rPr>
    </w:lvl>
    <w:lvl w:ilvl="8">
      <w:start w:val="1"/>
      <w:numFmt w:val="none"/>
      <w:lvlText w:val="%1"/>
      <w:lvlJc w:val="left"/>
      <w:pPr>
        <w:ind w:left="0" w:firstLine="0"/>
      </w:pPr>
      <w:rPr>
        <w:rFonts w:hint="default"/>
      </w:rPr>
    </w:lvl>
  </w:abstractNum>
  <w:abstractNum w:abstractNumId="12" w15:restartNumberingAfterBreak="0">
    <w:nsid w:val="299455B0"/>
    <w:multiLevelType w:val="multilevel"/>
    <w:tmpl w:val="B008A08C"/>
    <w:lvl w:ilvl="0">
      <w:start w:val="1"/>
      <w:numFmt w:val="decimal"/>
      <w:pStyle w:val="Opstilling-talellerbogst"/>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3" w15:restartNumberingAfterBreak="0">
    <w:nsid w:val="2AD55F35"/>
    <w:multiLevelType w:val="multilevel"/>
    <w:tmpl w:val="C764CBB8"/>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4" w15:restartNumberingAfterBreak="0">
    <w:nsid w:val="300D11F3"/>
    <w:multiLevelType w:val="multilevel"/>
    <w:tmpl w:val="D4F65A3A"/>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5" w15:restartNumberingAfterBreak="0">
    <w:nsid w:val="3A4E048C"/>
    <w:multiLevelType w:val="multilevel"/>
    <w:tmpl w:val="BEC63DDE"/>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6" w15:restartNumberingAfterBreak="0">
    <w:nsid w:val="753962EC"/>
    <w:multiLevelType w:val="multilevel"/>
    <w:tmpl w:val="2D5EEFF6"/>
    <w:lvl w:ilvl="0">
      <w:start w:val="1"/>
      <w:numFmt w:val="bullet"/>
      <w:lvlText w:val=""/>
      <w:lvlJc w:val="left"/>
      <w:pPr>
        <w:ind w:left="397" w:hanging="397"/>
      </w:pPr>
      <w:rPr>
        <w:rFonts w:ascii="Symbol" w:hAnsi="Symbol" w:hint="default"/>
        <w:color w:val="auto"/>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Symbol" w:hAnsi="Symbol" w:hint="default"/>
      </w:rPr>
    </w:lvl>
    <w:lvl w:ilvl="6">
      <w:start w:val="1"/>
      <w:numFmt w:val="bullet"/>
      <w:lvlText w:val=""/>
      <w:lvlJc w:val="left"/>
      <w:pPr>
        <w:ind w:left="2779" w:hanging="397"/>
      </w:pPr>
      <w:rPr>
        <w:rFonts w:ascii="Symbol" w:hAnsi="Symbol"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Symbol" w:hAnsi="Symbol" w:hint="default"/>
        <w:color w:val="auto"/>
      </w:rPr>
    </w:lvl>
  </w:abstractNum>
  <w:num w:numId="1">
    <w:abstractNumId w:val="13"/>
  </w:num>
  <w:num w:numId="2">
    <w:abstractNumId w:val="9"/>
  </w:num>
  <w:num w:numId="3">
    <w:abstractNumId w:val="16"/>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
  </w:num>
  <w:num w:numId="13">
    <w:abstractNumId w:val="14"/>
  </w:num>
  <w:num w:numId="14">
    <w:abstractNumId w:val="15"/>
  </w:num>
  <w:num w:numId="15">
    <w:abstractNumId w:val="11"/>
  </w:num>
  <w:num w:numId="16">
    <w:abstractNumId w:val="10"/>
  </w:num>
  <w:num w:numId="1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cilie Rahbek Wassberg">
    <w15:presenceInfo w15:providerId="AD" w15:userId="S-1-5-21-2100284113-1573851820-878952375-560989"/>
  </w15:person>
  <w15:person w15:author="Charlotte Løchte">
    <w15:presenceInfo w15:providerId="AD" w15:userId="S::chal@ufm.dk::7b90390c-0d36-4e8b-b51a-2e0426276072"/>
  </w15:person>
  <w15:person w15:author="Rikke Lise Simested">
    <w15:presenceInfo w15:providerId="AD" w15:userId="S-1-5-21-2100284113-1573851820-878952375-39977"/>
  </w15:person>
  <w15:person w15:author="Bente Olsen">
    <w15:presenceInfo w15:providerId="AD" w15:userId="S-1-5-21-2100284113-1573851820-878952375-39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3A"/>
    <w:rsid w:val="00010741"/>
    <w:rsid w:val="00011D03"/>
    <w:rsid w:val="00012E08"/>
    <w:rsid w:val="00014CFB"/>
    <w:rsid w:val="0002184F"/>
    <w:rsid w:val="000274CF"/>
    <w:rsid w:val="00032397"/>
    <w:rsid w:val="00033CE3"/>
    <w:rsid w:val="000340D8"/>
    <w:rsid w:val="00037F40"/>
    <w:rsid w:val="000432A5"/>
    <w:rsid w:val="000728AA"/>
    <w:rsid w:val="00090C63"/>
    <w:rsid w:val="000B795B"/>
    <w:rsid w:val="000C4869"/>
    <w:rsid w:val="000D62BC"/>
    <w:rsid w:val="000E31BD"/>
    <w:rsid w:val="000E66DF"/>
    <w:rsid w:val="00103F53"/>
    <w:rsid w:val="00105101"/>
    <w:rsid w:val="00113B19"/>
    <w:rsid w:val="00124661"/>
    <w:rsid w:val="00124B8C"/>
    <w:rsid w:val="00131DBF"/>
    <w:rsid w:val="00133AB1"/>
    <w:rsid w:val="001364CA"/>
    <w:rsid w:val="00152792"/>
    <w:rsid w:val="00154360"/>
    <w:rsid w:val="00167661"/>
    <w:rsid w:val="00190CDB"/>
    <w:rsid w:val="001A4F97"/>
    <w:rsid w:val="001B01AF"/>
    <w:rsid w:val="001B06F8"/>
    <w:rsid w:val="001B0A26"/>
    <w:rsid w:val="001E0AA0"/>
    <w:rsid w:val="0020098E"/>
    <w:rsid w:val="002026F2"/>
    <w:rsid w:val="002066D3"/>
    <w:rsid w:val="00207A6E"/>
    <w:rsid w:val="00225F77"/>
    <w:rsid w:val="00231957"/>
    <w:rsid w:val="00234135"/>
    <w:rsid w:val="00236366"/>
    <w:rsid w:val="002662CE"/>
    <w:rsid w:val="002766D7"/>
    <w:rsid w:val="00282BDB"/>
    <w:rsid w:val="00283EBA"/>
    <w:rsid w:val="0029385C"/>
    <w:rsid w:val="002C4090"/>
    <w:rsid w:val="002C6706"/>
    <w:rsid w:val="002E4EEB"/>
    <w:rsid w:val="002F6DE1"/>
    <w:rsid w:val="0031699F"/>
    <w:rsid w:val="0032581A"/>
    <w:rsid w:val="00334EEB"/>
    <w:rsid w:val="003379B8"/>
    <w:rsid w:val="00350D2D"/>
    <w:rsid w:val="0035745F"/>
    <w:rsid w:val="00361D59"/>
    <w:rsid w:val="00367F27"/>
    <w:rsid w:val="00372A84"/>
    <w:rsid w:val="0037402B"/>
    <w:rsid w:val="00377AF7"/>
    <w:rsid w:val="00392692"/>
    <w:rsid w:val="003A08F3"/>
    <w:rsid w:val="003B4188"/>
    <w:rsid w:val="003D1B78"/>
    <w:rsid w:val="003D336D"/>
    <w:rsid w:val="003F64ED"/>
    <w:rsid w:val="00406CD6"/>
    <w:rsid w:val="0041436E"/>
    <w:rsid w:val="00415C35"/>
    <w:rsid w:val="004301E4"/>
    <w:rsid w:val="00441AAA"/>
    <w:rsid w:val="004717A7"/>
    <w:rsid w:val="00473446"/>
    <w:rsid w:val="004865C5"/>
    <w:rsid w:val="00496284"/>
    <w:rsid w:val="004B0E7E"/>
    <w:rsid w:val="004B5819"/>
    <w:rsid w:val="004B59D2"/>
    <w:rsid w:val="004B6552"/>
    <w:rsid w:val="004C6F1A"/>
    <w:rsid w:val="004C7489"/>
    <w:rsid w:val="004E09C4"/>
    <w:rsid w:val="004E2BC5"/>
    <w:rsid w:val="004E69F6"/>
    <w:rsid w:val="004F6993"/>
    <w:rsid w:val="005030B5"/>
    <w:rsid w:val="005158C8"/>
    <w:rsid w:val="00533731"/>
    <w:rsid w:val="00550319"/>
    <w:rsid w:val="005506C3"/>
    <w:rsid w:val="005532FC"/>
    <w:rsid w:val="005700AE"/>
    <w:rsid w:val="00580231"/>
    <w:rsid w:val="005A096F"/>
    <w:rsid w:val="005A3C6F"/>
    <w:rsid w:val="005B6D6E"/>
    <w:rsid w:val="005C4501"/>
    <w:rsid w:val="005D2CE0"/>
    <w:rsid w:val="005D77AE"/>
    <w:rsid w:val="005E01DA"/>
    <w:rsid w:val="005F01DE"/>
    <w:rsid w:val="00600D81"/>
    <w:rsid w:val="00607BFA"/>
    <w:rsid w:val="00607DA4"/>
    <w:rsid w:val="006117B0"/>
    <w:rsid w:val="00612F2A"/>
    <w:rsid w:val="006178AD"/>
    <w:rsid w:val="0062026F"/>
    <w:rsid w:val="00631C7A"/>
    <w:rsid w:val="00641433"/>
    <w:rsid w:val="00642A0E"/>
    <w:rsid w:val="00642E4C"/>
    <w:rsid w:val="006560A3"/>
    <w:rsid w:val="00656EA6"/>
    <w:rsid w:val="0067580B"/>
    <w:rsid w:val="00686966"/>
    <w:rsid w:val="00691415"/>
    <w:rsid w:val="006A0255"/>
    <w:rsid w:val="006B4DFF"/>
    <w:rsid w:val="006E31D0"/>
    <w:rsid w:val="006E470B"/>
    <w:rsid w:val="006F1728"/>
    <w:rsid w:val="00700508"/>
    <w:rsid w:val="00704917"/>
    <w:rsid w:val="00722D04"/>
    <w:rsid w:val="00744857"/>
    <w:rsid w:val="007636FE"/>
    <w:rsid w:val="00767747"/>
    <w:rsid w:val="00770B7B"/>
    <w:rsid w:val="0078616C"/>
    <w:rsid w:val="00790A1B"/>
    <w:rsid w:val="007E03DF"/>
    <w:rsid w:val="007E71E2"/>
    <w:rsid w:val="007F1A91"/>
    <w:rsid w:val="008178BD"/>
    <w:rsid w:val="008217E8"/>
    <w:rsid w:val="0082618A"/>
    <w:rsid w:val="008279F8"/>
    <w:rsid w:val="00871998"/>
    <w:rsid w:val="00875AD8"/>
    <w:rsid w:val="00881AE5"/>
    <w:rsid w:val="008A0664"/>
    <w:rsid w:val="008A633E"/>
    <w:rsid w:val="008C270B"/>
    <w:rsid w:val="008C2955"/>
    <w:rsid w:val="008E0AB3"/>
    <w:rsid w:val="008E159B"/>
    <w:rsid w:val="008F4065"/>
    <w:rsid w:val="00924095"/>
    <w:rsid w:val="00924BDC"/>
    <w:rsid w:val="009346A9"/>
    <w:rsid w:val="0095341D"/>
    <w:rsid w:val="00953F55"/>
    <w:rsid w:val="0095733C"/>
    <w:rsid w:val="00960485"/>
    <w:rsid w:val="00961442"/>
    <w:rsid w:val="00987F04"/>
    <w:rsid w:val="009B31A0"/>
    <w:rsid w:val="009B543E"/>
    <w:rsid w:val="009D055C"/>
    <w:rsid w:val="00A1480F"/>
    <w:rsid w:val="00A30331"/>
    <w:rsid w:val="00A30B49"/>
    <w:rsid w:val="00A43D0D"/>
    <w:rsid w:val="00A53E2F"/>
    <w:rsid w:val="00A64B9D"/>
    <w:rsid w:val="00A66D7F"/>
    <w:rsid w:val="00A74735"/>
    <w:rsid w:val="00A80329"/>
    <w:rsid w:val="00A82ED4"/>
    <w:rsid w:val="00A97215"/>
    <w:rsid w:val="00AA67F2"/>
    <w:rsid w:val="00AD38AB"/>
    <w:rsid w:val="00AD6959"/>
    <w:rsid w:val="00AF17AB"/>
    <w:rsid w:val="00AF3A99"/>
    <w:rsid w:val="00AF4BFC"/>
    <w:rsid w:val="00AF6477"/>
    <w:rsid w:val="00B22E03"/>
    <w:rsid w:val="00B231C2"/>
    <w:rsid w:val="00B25AE0"/>
    <w:rsid w:val="00B428F6"/>
    <w:rsid w:val="00B621C7"/>
    <w:rsid w:val="00B90351"/>
    <w:rsid w:val="00BA008B"/>
    <w:rsid w:val="00BB3B3C"/>
    <w:rsid w:val="00BD3035"/>
    <w:rsid w:val="00BD4BC6"/>
    <w:rsid w:val="00BE53E9"/>
    <w:rsid w:val="00BE5A0B"/>
    <w:rsid w:val="00C060D9"/>
    <w:rsid w:val="00C071C9"/>
    <w:rsid w:val="00C26905"/>
    <w:rsid w:val="00C30F97"/>
    <w:rsid w:val="00C365BD"/>
    <w:rsid w:val="00C41222"/>
    <w:rsid w:val="00C465CA"/>
    <w:rsid w:val="00C65357"/>
    <w:rsid w:val="00C70FD5"/>
    <w:rsid w:val="00C7465D"/>
    <w:rsid w:val="00C763FF"/>
    <w:rsid w:val="00C91062"/>
    <w:rsid w:val="00CB0793"/>
    <w:rsid w:val="00CB1054"/>
    <w:rsid w:val="00CB243A"/>
    <w:rsid w:val="00CB5A79"/>
    <w:rsid w:val="00CC1288"/>
    <w:rsid w:val="00CD30BD"/>
    <w:rsid w:val="00CD4755"/>
    <w:rsid w:val="00CE0FD2"/>
    <w:rsid w:val="00D05A44"/>
    <w:rsid w:val="00D255A6"/>
    <w:rsid w:val="00D3114A"/>
    <w:rsid w:val="00D31AA5"/>
    <w:rsid w:val="00D4251D"/>
    <w:rsid w:val="00D43769"/>
    <w:rsid w:val="00D51E0E"/>
    <w:rsid w:val="00D74790"/>
    <w:rsid w:val="00D93AD5"/>
    <w:rsid w:val="00DB315D"/>
    <w:rsid w:val="00DD284A"/>
    <w:rsid w:val="00DD40F2"/>
    <w:rsid w:val="00DD588E"/>
    <w:rsid w:val="00DD6F10"/>
    <w:rsid w:val="00DE28F8"/>
    <w:rsid w:val="00E205D5"/>
    <w:rsid w:val="00E24975"/>
    <w:rsid w:val="00E37EC0"/>
    <w:rsid w:val="00E40D11"/>
    <w:rsid w:val="00E43F80"/>
    <w:rsid w:val="00E55965"/>
    <w:rsid w:val="00E56B3B"/>
    <w:rsid w:val="00E67D10"/>
    <w:rsid w:val="00E806C2"/>
    <w:rsid w:val="00E80EC7"/>
    <w:rsid w:val="00E9400D"/>
    <w:rsid w:val="00E94D7E"/>
    <w:rsid w:val="00ED6A26"/>
    <w:rsid w:val="00EE590A"/>
    <w:rsid w:val="00EF4A92"/>
    <w:rsid w:val="00EF4F0D"/>
    <w:rsid w:val="00F00A06"/>
    <w:rsid w:val="00F20AFE"/>
    <w:rsid w:val="00F24325"/>
    <w:rsid w:val="00F253F3"/>
    <w:rsid w:val="00F30280"/>
    <w:rsid w:val="00F30F98"/>
    <w:rsid w:val="00F335FD"/>
    <w:rsid w:val="00F343C9"/>
    <w:rsid w:val="00F349B1"/>
    <w:rsid w:val="00F53089"/>
    <w:rsid w:val="00F547FC"/>
    <w:rsid w:val="00F626FB"/>
    <w:rsid w:val="00F77FF0"/>
    <w:rsid w:val="00F80CB1"/>
    <w:rsid w:val="00F833C4"/>
    <w:rsid w:val="00F90C6B"/>
    <w:rsid w:val="00F953D7"/>
    <w:rsid w:val="00FC6F3D"/>
    <w:rsid w:val="00FD070B"/>
    <w:rsid w:val="00FD1806"/>
    <w:rsid w:val="00FD41D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7A0CB"/>
  <w15:chartTrackingRefBased/>
  <w15:docId w15:val="{ED290D45-5CB1-4B91-B4B0-821C6D6A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qFormat="1"/>
    <w:lsdException w:name="heading 6" w:semiHidden="1" w:uiPriority="1" w:qFormat="1"/>
    <w:lsdException w:name="heading 7" w:semiHidden="1" w:uiPriority="1" w:qFormat="1"/>
    <w:lsdException w:name="heading 8" w:semiHidden="1" w:uiPriority="1" w:qFormat="1"/>
    <w:lsdException w:name="heading 9" w:semiHidden="1" w:uiPriority="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4"/>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2" w:qFormat="1"/>
    <w:lsdException w:name="List Number" w:semiHidden="1" w:uiPriority="2" w:qFormat="1"/>
    <w:lsdException w:name="List 2" w:semiHidden="1"/>
    <w:lsdException w:name="List 3" w:semiHidden="1"/>
    <w:lsdException w:name="List 4" w:semiHidden="1"/>
    <w:lsdException w:name="List 5" w:semiHidden="1"/>
    <w:lsdException w:name="List Bullet 2" w:semiHidden="1" w:uiPriority="2" w:qFormat="1"/>
    <w:lsdException w:name="List Bullet 3" w:semiHidden="1" w:uiPriority="2" w:qFormat="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5"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5"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43A"/>
    <w:pPr>
      <w:spacing w:after="0" w:line="260" w:lineRule="atLeast"/>
    </w:pPr>
    <w:rPr>
      <w:rFonts w:ascii="Arial" w:hAnsi="Arial"/>
      <w:sz w:val="20"/>
      <w:szCs w:val="20"/>
    </w:rPr>
  </w:style>
  <w:style w:type="paragraph" w:styleId="Overskrift1">
    <w:name w:val="heading 1"/>
    <w:basedOn w:val="Normal"/>
    <w:next w:val="Normal"/>
    <w:link w:val="Overskrift1Tegn"/>
    <w:uiPriority w:val="1"/>
    <w:qFormat/>
    <w:rsid w:val="00CB243A"/>
    <w:pPr>
      <w:keepNext/>
      <w:keepLines/>
      <w:spacing w:before="260"/>
      <w:contextualSpacing/>
      <w:outlineLvl w:val="0"/>
    </w:pPr>
    <w:rPr>
      <w:rFonts w:eastAsiaTheme="majorEastAsia" w:cstheme="majorBidi"/>
      <w:b/>
      <w:bCs/>
      <w:sz w:val="22"/>
      <w:szCs w:val="28"/>
    </w:rPr>
  </w:style>
  <w:style w:type="paragraph" w:styleId="Overskrift2">
    <w:name w:val="heading 2"/>
    <w:basedOn w:val="Normal"/>
    <w:next w:val="Normal"/>
    <w:link w:val="Overskrift2Tegn"/>
    <w:uiPriority w:val="1"/>
    <w:qFormat/>
    <w:rsid w:val="00CB243A"/>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CB243A"/>
    <w:pPr>
      <w:keepNext/>
      <w:keepLines/>
      <w:spacing w:before="260" w:line="260" w:lineRule="exact"/>
      <w:contextualSpacing/>
      <w:outlineLvl w:val="2"/>
    </w:pPr>
    <w:rPr>
      <w:rFonts w:eastAsiaTheme="majorEastAsia" w:cstheme="majorBidi"/>
      <w:b/>
      <w:bCs/>
      <w:i/>
    </w:rPr>
  </w:style>
  <w:style w:type="paragraph" w:styleId="Overskrift4">
    <w:name w:val="heading 4"/>
    <w:basedOn w:val="Normal"/>
    <w:next w:val="Normal"/>
    <w:link w:val="Overskrift4Tegn"/>
    <w:uiPriority w:val="1"/>
    <w:qFormat/>
    <w:rsid w:val="00CB243A"/>
    <w:pPr>
      <w:keepNext/>
      <w:keepLines/>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1"/>
    <w:semiHidden/>
    <w:qFormat/>
    <w:rsid w:val="00CB243A"/>
    <w:pPr>
      <w:keepNext/>
      <w:keepLines/>
      <w:outlineLvl w:val="4"/>
    </w:pPr>
    <w:rPr>
      <w:rFonts w:eastAsiaTheme="majorEastAsia" w:cstheme="majorBidi"/>
      <w:b/>
    </w:rPr>
  </w:style>
  <w:style w:type="paragraph" w:styleId="Overskrift6">
    <w:name w:val="heading 6"/>
    <w:basedOn w:val="Normal"/>
    <w:next w:val="Normal"/>
    <w:link w:val="Overskrift6Tegn"/>
    <w:uiPriority w:val="1"/>
    <w:semiHidden/>
    <w:qFormat/>
    <w:rsid w:val="00CB243A"/>
    <w:pPr>
      <w:keepNext/>
      <w:keepLines/>
      <w:outlineLvl w:val="5"/>
    </w:pPr>
    <w:rPr>
      <w:rFonts w:eastAsiaTheme="majorEastAsia" w:cstheme="majorBidi"/>
      <w:b/>
      <w:iCs/>
    </w:rPr>
  </w:style>
  <w:style w:type="paragraph" w:styleId="Overskrift7">
    <w:name w:val="heading 7"/>
    <w:basedOn w:val="Normal"/>
    <w:next w:val="Normal"/>
    <w:link w:val="Overskrift7Tegn"/>
    <w:uiPriority w:val="1"/>
    <w:semiHidden/>
    <w:qFormat/>
    <w:rsid w:val="00CB243A"/>
    <w:pPr>
      <w:keepNext/>
      <w:keepLines/>
      <w:outlineLvl w:val="6"/>
    </w:pPr>
    <w:rPr>
      <w:rFonts w:eastAsiaTheme="majorEastAsia" w:cstheme="majorBidi"/>
      <w:b/>
      <w:iCs/>
    </w:rPr>
  </w:style>
  <w:style w:type="paragraph" w:styleId="Overskrift8">
    <w:name w:val="heading 8"/>
    <w:basedOn w:val="Normal"/>
    <w:next w:val="Normal"/>
    <w:link w:val="Overskrift8Tegn"/>
    <w:uiPriority w:val="1"/>
    <w:semiHidden/>
    <w:qFormat/>
    <w:rsid w:val="00CB243A"/>
    <w:pPr>
      <w:keepNext/>
      <w:keepLines/>
      <w:outlineLvl w:val="7"/>
    </w:pPr>
    <w:rPr>
      <w:rFonts w:eastAsiaTheme="majorEastAsia" w:cstheme="majorBidi"/>
      <w:b/>
    </w:rPr>
  </w:style>
  <w:style w:type="paragraph" w:styleId="Overskrift9">
    <w:name w:val="heading 9"/>
    <w:basedOn w:val="Normal"/>
    <w:next w:val="Normal"/>
    <w:link w:val="Overskrift9Tegn"/>
    <w:uiPriority w:val="1"/>
    <w:semiHidden/>
    <w:qFormat/>
    <w:rsid w:val="00CB243A"/>
    <w:pPr>
      <w:keepNext/>
      <w:keepLines/>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CB243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B243A"/>
    <w:rPr>
      <w:rFonts w:ascii="Tahoma" w:hAnsi="Tahoma" w:cs="Tahoma"/>
      <w:sz w:val="16"/>
      <w:szCs w:val="16"/>
    </w:rPr>
  </w:style>
  <w:style w:type="character" w:customStyle="1" w:styleId="Overskrift1Tegn">
    <w:name w:val="Overskrift 1 Tegn"/>
    <w:basedOn w:val="Standardskrifttypeiafsnit"/>
    <w:link w:val="Overskrift1"/>
    <w:uiPriority w:val="1"/>
    <w:rsid w:val="00CB243A"/>
    <w:rPr>
      <w:rFonts w:ascii="Arial" w:eastAsiaTheme="majorEastAsia" w:hAnsi="Arial" w:cstheme="majorBidi"/>
      <w:b/>
      <w:bCs/>
      <w:szCs w:val="28"/>
    </w:rPr>
  </w:style>
  <w:style w:type="character" w:customStyle="1" w:styleId="Overskrift2Tegn">
    <w:name w:val="Overskrift 2 Tegn"/>
    <w:basedOn w:val="Standardskrifttypeiafsnit"/>
    <w:link w:val="Overskrift2"/>
    <w:uiPriority w:val="1"/>
    <w:rsid w:val="00CB243A"/>
    <w:rPr>
      <w:rFonts w:ascii="Arial" w:eastAsiaTheme="majorEastAsia" w:hAnsi="Arial" w:cstheme="majorBidi"/>
      <w:b/>
      <w:bCs/>
      <w:sz w:val="20"/>
      <w:szCs w:val="26"/>
    </w:rPr>
  </w:style>
  <w:style w:type="character" w:customStyle="1" w:styleId="Overskrift3Tegn">
    <w:name w:val="Overskrift 3 Tegn"/>
    <w:basedOn w:val="Standardskrifttypeiafsnit"/>
    <w:link w:val="Overskrift3"/>
    <w:uiPriority w:val="1"/>
    <w:rsid w:val="00CB243A"/>
    <w:rPr>
      <w:rFonts w:ascii="Arial" w:eastAsiaTheme="majorEastAsia" w:hAnsi="Arial" w:cstheme="majorBidi"/>
      <w:b/>
      <w:bCs/>
      <w:i/>
      <w:sz w:val="20"/>
      <w:szCs w:val="20"/>
    </w:rPr>
  </w:style>
  <w:style w:type="character" w:customStyle="1" w:styleId="Overskrift4Tegn">
    <w:name w:val="Overskrift 4 Tegn"/>
    <w:basedOn w:val="Standardskrifttypeiafsnit"/>
    <w:link w:val="Overskrift4"/>
    <w:uiPriority w:val="1"/>
    <w:rsid w:val="00CB243A"/>
    <w:rPr>
      <w:rFonts w:ascii="Arial" w:eastAsiaTheme="majorEastAsia" w:hAnsi="Arial" w:cstheme="majorBidi"/>
      <w:bCs/>
      <w:i/>
      <w:iCs/>
      <w:sz w:val="20"/>
      <w:szCs w:val="20"/>
    </w:rPr>
  </w:style>
  <w:style w:type="character" w:customStyle="1" w:styleId="Overskrift5Tegn">
    <w:name w:val="Overskrift 5 Tegn"/>
    <w:basedOn w:val="Standardskrifttypeiafsnit"/>
    <w:link w:val="Overskrift5"/>
    <w:uiPriority w:val="1"/>
    <w:semiHidden/>
    <w:rsid w:val="00CB243A"/>
    <w:rPr>
      <w:rFonts w:ascii="Arial" w:eastAsiaTheme="majorEastAsia" w:hAnsi="Arial" w:cstheme="majorBidi"/>
      <w:b/>
      <w:sz w:val="20"/>
      <w:szCs w:val="20"/>
    </w:rPr>
  </w:style>
  <w:style w:type="character" w:customStyle="1" w:styleId="Overskrift6Tegn">
    <w:name w:val="Overskrift 6 Tegn"/>
    <w:basedOn w:val="Standardskrifttypeiafsnit"/>
    <w:link w:val="Overskrift6"/>
    <w:uiPriority w:val="1"/>
    <w:semiHidden/>
    <w:rsid w:val="00CB243A"/>
    <w:rPr>
      <w:rFonts w:ascii="Arial" w:eastAsiaTheme="majorEastAsia" w:hAnsi="Arial" w:cstheme="majorBidi"/>
      <w:b/>
      <w:iCs/>
      <w:sz w:val="20"/>
      <w:szCs w:val="20"/>
    </w:rPr>
  </w:style>
  <w:style w:type="character" w:customStyle="1" w:styleId="Overskrift7Tegn">
    <w:name w:val="Overskrift 7 Tegn"/>
    <w:basedOn w:val="Standardskrifttypeiafsnit"/>
    <w:link w:val="Overskrift7"/>
    <w:uiPriority w:val="1"/>
    <w:semiHidden/>
    <w:rsid w:val="00CB243A"/>
    <w:rPr>
      <w:rFonts w:ascii="Arial" w:eastAsiaTheme="majorEastAsia" w:hAnsi="Arial" w:cstheme="majorBidi"/>
      <w:b/>
      <w:iCs/>
      <w:sz w:val="20"/>
      <w:szCs w:val="20"/>
    </w:rPr>
  </w:style>
  <w:style w:type="character" w:customStyle="1" w:styleId="Overskrift8Tegn">
    <w:name w:val="Overskrift 8 Tegn"/>
    <w:basedOn w:val="Standardskrifttypeiafsnit"/>
    <w:link w:val="Overskrift8"/>
    <w:uiPriority w:val="1"/>
    <w:semiHidden/>
    <w:rsid w:val="00CB243A"/>
    <w:rPr>
      <w:rFonts w:ascii="Arial" w:eastAsiaTheme="majorEastAsia" w:hAnsi="Arial" w:cstheme="majorBidi"/>
      <w:b/>
      <w:sz w:val="20"/>
      <w:szCs w:val="20"/>
    </w:rPr>
  </w:style>
  <w:style w:type="character" w:customStyle="1" w:styleId="Overskrift9Tegn">
    <w:name w:val="Overskrift 9 Tegn"/>
    <w:basedOn w:val="Standardskrifttypeiafsnit"/>
    <w:link w:val="Overskrift9"/>
    <w:uiPriority w:val="1"/>
    <w:semiHidden/>
    <w:rsid w:val="00CB243A"/>
    <w:rPr>
      <w:rFonts w:ascii="Arial" w:eastAsiaTheme="majorEastAsia" w:hAnsi="Arial" w:cstheme="majorBidi"/>
      <w:b/>
      <w:iCs/>
      <w:sz w:val="20"/>
      <w:szCs w:val="20"/>
    </w:rPr>
  </w:style>
  <w:style w:type="paragraph" w:styleId="Opstilling-talellerbogst">
    <w:name w:val="List Number"/>
    <w:basedOn w:val="Normal"/>
    <w:uiPriority w:val="2"/>
    <w:qFormat/>
    <w:rsid w:val="00CB243A"/>
    <w:pPr>
      <w:numPr>
        <w:numId w:val="17"/>
      </w:numPr>
      <w:contextualSpacing/>
    </w:pPr>
  </w:style>
  <w:style w:type="paragraph" w:styleId="Listeafsnit">
    <w:name w:val="List Paragraph"/>
    <w:basedOn w:val="Normal"/>
    <w:uiPriority w:val="34"/>
    <w:semiHidden/>
    <w:qFormat/>
    <w:rsid w:val="00CB243A"/>
    <w:pPr>
      <w:ind w:left="720"/>
      <w:contextualSpacing/>
    </w:pPr>
  </w:style>
  <w:style w:type="paragraph" w:styleId="Titel">
    <w:name w:val="Title"/>
    <w:basedOn w:val="Normal"/>
    <w:next w:val="Normal"/>
    <w:link w:val="TitelTegn"/>
    <w:uiPriority w:val="5"/>
    <w:semiHidden/>
    <w:qFormat/>
    <w:rsid w:val="00CB243A"/>
    <w:pPr>
      <w:contextualSpacing/>
    </w:pPr>
    <w:rPr>
      <w:rFonts w:eastAsiaTheme="majorEastAsia" w:cstheme="majorBidi"/>
      <w:kern w:val="28"/>
      <w:szCs w:val="52"/>
    </w:rPr>
  </w:style>
  <w:style w:type="character" w:customStyle="1" w:styleId="TitelTegn">
    <w:name w:val="Titel Tegn"/>
    <w:basedOn w:val="Standardskrifttypeiafsnit"/>
    <w:link w:val="Titel"/>
    <w:uiPriority w:val="5"/>
    <w:rsid w:val="00CB243A"/>
    <w:rPr>
      <w:rFonts w:ascii="Arial" w:eastAsiaTheme="majorEastAsia" w:hAnsi="Arial" w:cstheme="majorBidi"/>
      <w:kern w:val="28"/>
      <w:sz w:val="20"/>
      <w:szCs w:val="52"/>
    </w:rPr>
  </w:style>
  <w:style w:type="paragraph" w:styleId="Undertitel">
    <w:name w:val="Subtitle"/>
    <w:basedOn w:val="Normal"/>
    <w:next w:val="Normal"/>
    <w:link w:val="UndertitelTegn"/>
    <w:uiPriority w:val="5"/>
    <w:semiHidden/>
    <w:qFormat/>
    <w:rsid w:val="00CB243A"/>
    <w:pPr>
      <w:numPr>
        <w:ilvl w:val="1"/>
      </w:numPr>
    </w:pPr>
    <w:rPr>
      <w:rFonts w:eastAsiaTheme="majorEastAsia" w:cstheme="majorBidi"/>
      <w:b/>
      <w:iCs/>
      <w:sz w:val="18"/>
      <w:szCs w:val="24"/>
    </w:rPr>
  </w:style>
  <w:style w:type="character" w:customStyle="1" w:styleId="UndertitelTegn">
    <w:name w:val="Undertitel Tegn"/>
    <w:basedOn w:val="Standardskrifttypeiafsnit"/>
    <w:link w:val="Undertitel"/>
    <w:uiPriority w:val="5"/>
    <w:rsid w:val="00CB243A"/>
    <w:rPr>
      <w:rFonts w:ascii="Arial" w:eastAsiaTheme="majorEastAsia" w:hAnsi="Arial" w:cstheme="majorBidi"/>
      <w:b/>
      <w:iCs/>
      <w:sz w:val="18"/>
      <w:szCs w:val="24"/>
    </w:rPr>
  </w:style>
  <w:style w:type="character" w:styleId="Svagfremhvning">
    <w:name w:val="Subtle Emphasis"/>
    <w:basedOn w:val="Standardskrifttypeiafsnit"/>
    <w:uiPriority w:val="19"/>
    <w:semiHidden/>
    <w:qFormat/>
    <w:rsid w:val="00CB243A"/>
    <w:rPr>
      <w:i/>
      <w:iCs/>
      <w:color w:val="808080" w:themeColor="text1" w:themeTint="7F"/>
    </w:rPr>
  </w:style>
  <w:style w:type="character" w:styleId="Fremhv">
    <w:name w:val="Emphasis"/>
    <w:basedOn w:val="Standardskrifttypeiafsnit"/>
    <w:uiPriority w:val="20"/>
    <w:semiHidden/>
    <w:qFormat/>
    <w:rsid w:val="00CB243A"/>
    <w:rPr>
      <w:i/>
      <w:iCs/>
    </w:rPr>
  </w:style>
  <w:style w:type="paragraph" w:styleId="Billedtekst">
    <w:name w:val="caption"/>
    <w:basedOn w:val="Normal"/>
    <w:next w:val="Normal"/>
    <w:uiPriority w:val="4"/>
    <w:rsid w:val="00CB243A"/>
    <w:pPr>
      <w:keepNext/>
      <w:keepLines/>
      <w:spacing w:line="240" w:lineRule="atLeast"/>
    </w:pPr>
    <w:rPr>
      <w:b/>
      <w:bCs/>
      <w:color w:val="7E96A8"/>
      <w:sz w:val="18"/>
      <w:szCs w:val="18"/>
    </w:rPr>
  </w:style>
  <w:style w:type="paragraph" w:styleId="Indholdsfortegnelse1">
    <w:name w:val="toc 1"/>
    <w:basedOn w:val="Normal"/>
    <w:next w:val="Normal"/>
    <w:uiPriority w:val="39"/>
    <w:semiHidden/>
    <w:rsid w:val="00CB243A"/>
    <w:pPr>
      <w:spacing w:before="260"/>
      <w:ind w:right="567"/>
      <w:contextualSpacing/>
    </w:pPr>
  </w:style>
  <w:style w:type="paragraph" w:styleId="Indholdsfortegnelse2">
    <w:name w:val="toc 2"/>
    <w:basedOn w:val="Normal"/>
    <w:next w:val="Normal"/>
    <w:uiPriority w:val="39"/>
    <w:semiHidden/>
    <w:rsid w:val="00CB243A"/>
    <w:pPr>
      <w:ind w:right="567"/>
    </w:pPr>
  </w:style>
  <w:style w:type="paragraph" w:styleId="Indholdsfortegnelse3">
    <w:name w:val="toc 3"/>
    <w:basedOn w:val="Normal"/>
    <w:next w:val="Normal"/>
    <w:uiPriority w:val="39"/>
    <w:semiHidden/>
    <w:rsid w:val="00CB243A"/>
    <w:pPr>
      <w:ind w:right="567"/>
    </w:pPr>
  </w:style>
  <w:style w:type="paragraph" w:styleId="Indholdsfortegnelse4">
    <w:name w:val="toc 4"/>
    <w:basedOn w:val="Normal"/>
    <w:next w:val="Normal"/>
    <w:uiPriority w:val="39"/>
    <w:semiHidden/>
    <w:rsid w:val="00CB243A"/>
    <w:pPr>
      <w:ind w:right="567"/>
    </w:pPr>
  </w:style>
  <w:style w:type="paragraph" w:styleId="Indholdsfortegnelse5">
    <w:name w:val="toc 5"/>
    <w:basedOn w:val="Normal"/>
    <w:next w:val="Normal"/>
    <w:uiPriority w:val="39"/>
    <w:semiHidden/>
    <w:rsid w:val="00CB243A"/>
    <w:pPr>
      <w:ind w:right="567"/>
    </w:pPr>
  </w:style>
  <w:style w:type="paragraph" w:styleId="Indholdsfortegnelse6">
    <w:name w:val="toc 6"/>
    <w:basedOn w:val="Normal"/>
    <w:next w:val="Normal"/>
    <w:uiPriority w:val="39"/>
    <w:semiHidden/>
    <w:rsid w:val="00CB243A"/>
    <w:pPr>
      <w:ind w:right="567"/>
    </w:pPr>
  </w:style>
  <w:style w:type="paragraph" w:styleId="Indholdsfortegnelse7">
    <w:name w:val="toc 7"/>
    <w:basedOn w:val="Normal"/>
    <w:next w:val="Normal"/>
    <w:uiPriority w:val="39"/>
    <w:semiHidden/>
    <w:rsid w:val="00CB243A"/>
    <w:pPr>
      <w:ind w:right="567"/>
    </w:pPr>
  </w:style>
  <w:style w:type="paragraph" w:styleId="Indholdsfortegnelse8">
    <w:name w:val="toc 8"/>
    <w:basedOn w:val="Normal"/>
    <w:next w:val="Normal"/>
    <w:uiPriority w:val="39"/>
    <w:semiHidden/>
    <w:rsid w:val="00CB243A"/>
    <w:pPr>
      <w:ind w:right="567"/>
    </w:pPr>
  </w:style>
  <w:style w:type="paragraph" w:styleId="Indholdsfortegnelse9">
    <w:name w:val="toc 9"/>
    <w:basedOn w:val="Normal"/>
    <w:next w:val="Normal"/>
    <w:uiPriority w:val="39"/>
    <w:semiHidden/>
    <w:rsid w:val="00CB243A"/>
    <w:pPr>
      <w:ind w:right="567"/>
    </w:pPr>
  </w:style>
  <w:style w:type="paragraph" w:styleId="Overskrift">
    <w:name w:val="TOC Heading"/>
    <w:basedOn w:val="Overskrift1"/>
    <w:next w:val="Normal"/>
    <w:uiPriority w:val="39"/>
    <w:semiHidden/>
    <w:qFormat/>
    <w:rsid w:val="00CB243A"/>
    <w:pPr>
      <w:outlineLvl w:val="9"/>
    </w:pPr>
  </w:style>
  <w:style w:type="paragraph" w:styleId="Sidefod">
    <w:name w:val="footer"/>
    <w:basedOn w:val="Normal"/>
    <w:link w:val="SidefodTegn"/>
    <w:uiPriority w:val="99"/>
    <w:semiHidden/>
    <w:rsid w:val="00CB243A"/>
    <w:pPr>
      <w:tabs>
        <w:tab w:val="center" w:pos="4819"/>
        <w:tab w:val="right" w:pos="9638"/>
      </w:tabs>
    </w:pPr>
    <w:rPr>
      <w:sz w:val="16"/>
    </w:rPr>
  </w:style>
  <w:style w:type="character" w:customStyle="1" w:styleId="SidefodTegn">
    <w:name w:val="Sidefod Tegn"/>
    <w:basedOn w:val="Standardskrifttypeiafsnit"/>
    <w:link w:val="Sidefod"/>
    <w:uiPriority w:val="99"/>
    <w:semiHidden/>
    <w:rsid w:val="00CB243A"/>
    <w:rPr>
      <w:rFonts w:ascii="Arial" w:hAnsi="Arial"/>
      <w:sz w:val="16"/>
      <w:szCs w:val="20"/>
    </w:rPr>
  </w:style>
  <w:style w:type="paragraph" w:styleId="Sidehoved">
    <w:name w:val="header"/>
    <w:basedOn w:val="Normal"/>
    <w:link w:val="SidehovedTegn"/>
    <w:uiPriority w:val="99"/>
    <w:semiHidden/>
    <w:rsid w:val="00CB243A"/>
    <w:pPr>
      <w:tabs>
        <w:tab w:val="center" w:pos="4819"/>
        <w:tab w:val="right" w:pos="9638"/>
      </w:tabs>
    </w:pPr>
    <w:rPr>
      <w:sz w:val="16"/>
    </w:rPr>
  </w:style>
  <w:style w:type="character" w:customStyle="1" w:styleId="SidehovedTegn">
    <w:name w:val="Sidehoved Tegn"/>
    <w:basedOn w:val="Standardskrifttypeiafsnit"/>
    <w:link w:val="Sidehoved"/>
    <w:uiPriority w:val="99"/>
    <w:semiHidden/>
    <w:rsid w:val="00CB243A"/>
    <w:rPr>
      <w:rFonts w:ascii="Arial" w:hAnsi="Arial"/>
      <w:sz w:val="16"/>
      <w:szCs w:val="20"/>
    </w:rPr>
  </w:style>
  <w:style w:type="paragraph" w:styleId="Opstilling-punkttegn">
    <w:name w:val="List Bullet"/>
    <w:basedOn w:val="Normal"/>
    <w:uiPriority w:val="2"/>
    <w:qFormat/>
    <w:rsid w:val="00CB243A"/>
    <w:pPr>
      <w:numPr>
        <w:numId w:val="16"/>
      </w:numPr>
      <w:contextualSpacing/>
    </w:pPr>
  </w:style>
  <w:style w:type="paragraph" w:styleId="Fodnotetekst">
    <w:name w:val="footnote text"/>
    <w:basedOn w:val="Normal"/>
    <w:link w:val="FodnotetekstTegn"/>
    <w:uiPriority w:val="99"/>
    <w:semiHidden/>
    <w:rsid w:val="00CB243A"/>
    <w:pPr>
      <w:spacing w:line="240" w:lineRule="auto"/>
    </w:pPr>
    <w:rPr>
      <w:sz w:val="18"/>
    </w:rPr>
  </w:style>
  <w:style w:type="character" w:customStyle="1" w:styleId="FodnotetekstTegn">
    <w:name w:val="Fodnotetekst Tegn"/>
    <w:basedOn w:val="Standardskrifttypeiafsnit"/>
    <w:link w:val="Fodnotetekst"/>
    <w:uiPriority w:val="99"/>
    <w:semiHidden/>
    <w:rsid w:val="00CB243A"/>
    <w:rPr>
      <w:rFonts w:ascii="Arial" w:hAnsi="Arial"/>
      <w:sz w:val="18"/>
      <w:szCs w:val="20"/>
    </w:rPr>
  </w:style>
  <w:style w:type="paragraph" w:styleId="Slutnotetekst">
    <w:name w:val="endnote text"/>
    <w:basedOn w:val="Normal"/>
    <w:link w:val="SlutnotetekstTegn"/>
    <w:uiPriority w:val="99"/>
    <w:semiHidden/>
    <w:rsid w:val="00CB243A"/>
    <w:pPr>
      <w:spacing w:line="240" w:lineRule="auto"/>
    </w:pPr>
    <w:rPr>
      <w:sz w:val="18"/>
    </w:rPr>
  </w:style>
  <w:style w:type="character" w:customStyle="1" w:styleId="SlutnotetekstTegn">
    <w:name w:val="Slutnotetekst Tegn"/>
    <w:basedOn w:val="Standardskrifttypeiafsnit"/>
    <w:link w:val="Slutnotetekst"/>
    <w:uiPriority w:val="99"/>
    <w:semiHidden/>
    <w:rsid w:val="00CB243A"/>
    <w:rPr>
      <w:rFonts w:ascii="Arial" w:hAnsi="Arial"/>
      <w:sz w:val="18"/>
      <w:szCs w:val="20"/>
    </w:rPr>
  </w:style>
  <w:style w:type="paragraph" w:customStyle="1" w:styleId="Template">
    <w:name w:val="Template"/>
    <w:uiPriority w:val="4"/>
    <w:semiHidden/>
    <w:qFormat/>
    <w:rsid w:val="00CB243A"/>
    <w:pPr>
      <w:spacing w:after="0" w:line="220" w:lineRule="atLeast"/>
    </w:pPr>
    <w:rPr>
      <w:rFonts w:ascii="Arial" w:hAnsi="Arial"/>
      <w:sz w:val="16"/>
      <w:szCs w:val="20"/>
    </w:rPr>
  </w:style>
  <w:style w:type="paragraph" w:customStyle="1" w:styleId="TemplateAdresse">
    <w:name w:val="Template Adresse"/>
    <w:basedOn w:val="Template"/>
    <w:uiPriority w:val="4"/>
    <w:semiHidden/>
    <w:qFormat/>
    <w:rsid w:val="00CB243A"/>
    <w:rPr>
      <w:noProof/>
      <w:color w:val="000000"/>
    </w:rPr>
  </w:style>
  <w:style w:type="paragraph" w:customStyle="1" w:styleId="TemplateOfficeName">
    <w:name w:val="Template OfficeName"/>
    <w:basedOn w:val="Template"/>
    <w:next w:val="TemplateAdresse"/>
    <w:uiPriority w:val="4"/>
    <w:semiHidden/>
    <w:qFormat/>
    <w:rsid w:val="00CB243A"/>
    <w:pPr>
      <w:suppressAutoHyphens/>
    </w:pPr>
    <w:rPr>
      <w:b/>
      <w:noProof/>
      <w:color w:val="000000"/>
    </w:rPr>
  </w:style>
  <w:style w:type="paragraph" w:customStyle="1" w:styleId="DokumentOverskrift">
    <w:name w:val="Dokument Overskrift"/>
    <w:basedOn w:val="Normal"/>
    <w:uiPriority w:val="1"/>
    <w:rsid w:val="00CB243A"/>
    <w:pPr>
      <w:outlineLvl w:val="0"/>
    </w:pPr>
    <w:rPr>
      <w:b/>
      <w:sz w:val="22"/>
    </w:rPr>
  </w:style>
  <w:style w:type="paragraph" w:customStyle="1" w:styleId="Underskriver2">
    <w:name w:val="Underskriver 2"/>
    <w:basedOn w:val="DokumentOverskrift"/>
    <w:uiPriority w:val="3"/>
    <w:semiHidden/>
    <w:rsid w:val="00CB243A"/>
    <w:pPr>
      <w:ind w:left="3912" w:firstLine="1304"/>
    </w:pPr>
  </w:style>
  <w:style w:type="character" w:styleId="Sidetal">
    <w:name w:val="page number"/>
    <w:basedOn w:val="Standardskrifttypeiafsnit"/>
    <w:uiPriority w:val="99"/>
    <w:semiHidden/>
    <w:rsid w:val="00CB243A"/>
    <w:rPr>
      <w:rFonts w:ascii="Arial" w:hAnsi="Arial"/>
      <w:sz w:val="16"/>
    </w:rPr>
  </w:style>
  <w:style w:type="character" w:styleId="Linjenummer">
    <w:name w:val="line number"/>
    <w:basedOn w:val="Standardskrifttypeiafsnit"/>
    <w:uiPriority w:val="99"/>
    <w:semiHidden/>
    <w:rsid w:val="00CB243A"/>
  </w:style>
  <w:style w:type="table" w:styleId="Tabel-Gitter">
    <w:name w:val="Table Grid"/>
    <w:basedOn w:val="Tabel-Normal"/>
    <w:uiPriority w:val="59"/>
    <w:rsid w:val="00CB243A"/>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verskrift0">
    <w:name w:val="Dokument overskrift"/>
    <w:basedOn w:val="Normal"/>
    <w:uiPriority w:val="3"/>
    <w:semiHidden/>
    <w:rsid w:val="00CB243A"/>
    <w:pPr>
      <w:spacing w:line="300" w:lineRule="atLeast"/>
    </w:pPr>
    <w:rPr>
      <w:rFonts w:eastAsia="Times New Roman" w:cs="Times New Roman"/>
      <w:b/>
      <w:sz w:val="24"/>
      <w:szCs w:val="24"/>
    </w:rPr>
  </w:style>
  <w:style w:type="paragraph" w:customStyle="1" w:styleId="Fremhvettekst">
    <w:name w:val="Fremhævet tekst"/>
    <w:basedOn w:val="Normal"/>
    <w:uiPriority w:val="3"/>
    <w:qFormat/>
    <w:rsid w:val="00CB243A"/>
    <w:pPr>
      <w:spacing w:line="300" w:lineRule="atLeast"/>
    </w:pPr>
    <w:rPr>
      <w:rFonts w:eastAsia="Times New Roman" w:cs="Times New Roman"/>
      <w:i/>
      <w:szCs w:val="24"/>
    </w:rPr>
  </w:style>
  <w:style w:type="paragraph" w:customStyle="1" w:styleId="Headeroverskrift">
    <w:name w:val="Header overskrift"/>
    <w:basedOn w:val="Template"/>
    <w:uiPriority w:val="4"/>
    <w:semiHidden/>
    <w:qFormat/>
    <w:rsid w:val="00CB243A"/>
    <w:pPr>
      <w:spacing w:line="260" w:lineRule="atLeast"/>
    </w:pPr>
    <w:rPr>
      <w:b/>
      <w:color w:val="666666"/>
      <w:sz w:val="20"/>
      <w:lang w:eastAsia="da-DK"/>
    </w:rPr>
  </w:style>
  <w:style w:type="character" w:styleId="Pladsholdertekst">
    <w:name w:val="Placeholder Text"/>
    <w:basedOn w:val="Standardskrifttypeiafsnit"/>
    <w:uiPriority w:val="99"/>
    <w:semiHidden/>
    <w:rsid w:val="00CB243A"/>
    <w:rPr>
      <w:color w:val="808080"/>
    </w:rPr>
  </w:style>
  <w:style w:type="paragraph" w:customStyle="1" w:styleId="Ledetekst">
    <w:name w:val="Ledetekst"/>
    <w:basedOn w:val="Normal"/>
    <w:next w:val="Normal"/>
    <w:uiPriority w:val="5"/>
    <w:semiHidden/>
    <w:qFormat/>
    <w:rsid w:val="00CB243A"/>
    <w:rPr>
      <w:b/>
    </w:rPr>
  </w:style>
  <w:style w:type="paragraph" w:customStyle="1" w:styleId="TemplatePagenumber">
    <w:name w:val="Template Pagenumber"/>
    <w:basedOn w:val="Template"/>
    <w:uiPriority w:val="6"/>
    <w:semiHidden/>
    <w:qFormat/>
    <w:rsid w:val="00CB243A"/>
    <w:pPr>
      <w:tabs>
        <w:tab w:val="left" w:pos="7881"/>
      </w:tabs>
      <w:spacing w:line="160" w:lineRule="exact"/>
      <w:ind w:left="567"/>
    </w:pPr>
  </w:style>
  <w:style w:type="paragraph" w:customStyle="1" w:styleId="Template-Mail">
    <w:name w:val="Template - Mail"/>
    <w:basedOn w:val="Normal"/>
    <w:uiPriority w:val="4"/>
    <w:semiHidden/>
    <w:rsid w:val="00CB243A"/>
    <w:pPr>
      <w:spacing w:line="200" w:lineRule="atLeast"/>
    </w:pPr>
    <w:rPr>
      <w:noProof/>
      <w:color w:val="000000"/>
      <w:sz w:val="16"/>
    </w:rPr>
  </w:style>
  <w:style w:type="paragraph" w:customStyle="1" w:styleId="Modtageradresse">
    <w:name w:val="Modtager adresse"/>
    <w:basedOn w:val="Normal"/>
    <w:uiPriority w:val="5"/>
    <w:semiHidden/>
    <w:rsid w:val="00CB243A"/>
    <w:pPr>
      <w:spacing w:line="240" w:lineRule="atLeast"/>
    </w:pPr>
  </w:style>
  <w:style w:type="paragraph" w:styleId="Opstilling-punkttegn2">
    <w:name w:val="List Bullet 2"/>
    <w:basedOn w:val="Normal"/>
    <w:uiPriority w:val="2"/>
    <w:qFormat/>
    <w:rsid w:val="00CB243A"/>
    <w:pPr>
      <w:numPr>
        <w:ilvl w:val="1"/>
        <w:numId w:val="16"/>
      </w:numPr>
      <w:contextualSpacing/>
    </w:pPr>
  </w:style>
  <w:style w:type="paragraph" w:styleId="Opstilling-punkttegn3">
    <w:name w:val="List Bullet 3"/>
    <w:basedOn w:val="Normal"/>
    <w:uiPriority w:val="2"/>
    <w:qFormat/>
    <w:rsid w:val="00CB243A"/>
    <w:pPr>
      <w:numPr>
        <w:ilvl w:val="2"/>
        <w:numId w:val="16"/>
      </w:numPr>
      <w:contextualSpacing/>
    </w:pPr>
  </w:style>
  <w:style w:type="paragraph" w:customStyle="1" w:styleId="Figur-TabelTitel">
    <w:name w:val="Figur-Tabel Titel"/>
    <w:basedOn w:val="Normal"/>
    <w:next w:val="Normal"/>
    <w:uiPriority w:val="5"/>
    <w:rsid w:val="00CB243A"/>
    <w:pPr>
      <w:keepNext/>
      <w:keepLines/>
      <w:spacing w:after="260"/>
    </w:pPr>
    <w:rPr>
      <w:color w:val="000000"/>
      <w:sz w:val="18"/>
    </w:rPr>
  </w:style>
  <w:style w:type="paragraph" w:customStyle="1" w:styleId="Billede-Tekst">
    <w:name w:val="Billede - Tekst"/>
    <w:basedOn w:val="Normal"/>
    <w:uiPriority w:val="3"/>
    <w:rsid w:val="00CB243A"/>
    <w:pPr>
      <w:tabs>
        <w:tab w:val="left" w:pos="454"/>
      </w:tabs>
      <w:spacing w:line="220" w:lineRule="atLeast"/>
    </w:pPr>
    <w:rPr>
      <w:sz w:val="18"/>
    </w:rPr>
  </w:style>
  <w:style w:type="paragraph" w:customStyle="1" w:styleId="BoksOverskriftFM">
    <w:name w:val="Boks Overskrift (FM)"/>
    <w:uiPriority w:val="3"/>
    <w:semiHidden/>
    <w:qFormat/>
    <w:rsid w:val="00CB243A"/>
    <w:pPr>
      <w:spacing w:after="210" w:line="210" w:lineRule="atLeast"/>
      <w:ind w:left="227" w:right="227"/>
    </w:pPr>
    <w:rPr>
      <w:rFonts w:ascii="Arial" w:hAnsi="Arial"/>
      <w:b/>
      <w:sz w:val="15"/>
      <w:szCs w:val="20"/>
    </w:rPr>
  </w:style>
  <w:style w:type="paragraph" w:customStyle="1" w:styleId="CaptionFM">
    <w:name w:val="Caption (FM)"/>
    <w:uiPriority w:val="3"/>
    <w:semiHidden/>
    <w:qFormat/>
    <w:rsid w:val="00CB243A"/>
    <w:pPr>
      <w:spacing w:before="170" w:after="0" w:line="230" w:lineRule="atLeast"/>
      <w:ind w:left="227" w:right="227"/>
    </w:pPr>
    <w:rPr>
      <w:rFonts w:ascii="Arial" w:hAnsi="Arial"/>
      <w:b/>
      <w:bCs/>
      <w:color w:val="28506E" w:themeColor="background2"/>
      <w:sz w:val="15"/>
      <w:szCs w:val="20"/>
    </w:rPr>
  </w:style>
  <w:style w:type="table" w:customStyle="1" w:styleId="UFM-Tabel">
    <w:name w:val="UFM - Tabel"/>
    <w:basedOn w:val="Tabel-Normal"/>
    <w:uiPriority w:val="99"/>
    <w:rsid w:val="00CB243A"/>
    <w:pPr>
      <w:spacing w:before="40" w:after="40" w:line="160" w:lineRule="atLeast"/>
    </w:pPr>
    <w:rPr>
      <w:rFonts w:ascii="Arial" w:hAnsi="Arial"/>
      <w:sz w:val="15"/>
      <w:szCs w:val="20"/>
    </w:rPr>
    <w:tblPr>
      <w:tblBorders>
        <w:top w:val="single" w:sz="8" w:space="0" w:color="7E96A8" w:themeColor="text2"/>
        <w:bottom w:val="single" w:sz="8" w:space="0" w:color="7E96A8" w:themeColor="text2"/>
        <w:insideH w:val="single" w:sz="8" w:space="0" w:color="7E96A8" w:themeColor="text2"/>
      </w:tblBorders>
      <w:tblCellMar>
        <w:left w:w="0" w:type="dxa"/>
        <w:right w:w="0" w:type="dxa"/>
      </w:tblCellMar>
    </w:tblPr>
    <w:tblStylePr w:type="firstRow">
      <w:rPr>
        <w:rFonts w:ascii="Arial" w:hAnsi="Arial"/>
        <w:b w:val="0"/>
      </w:rPr>
    </w:tblStylePr>
  </w:style>
  <w:style w:type="paragraph" w:styleId="Bibliografi">
    <w:name w:val="Bibliography"/>
    <w:basedOn w:val="Normal"/>
    <w:next w:val="Normal"/>
    <w:uiPriority w:val="37"/>
    <w:semiHidden/>
    <w:rsid w:val="00CB243A"/>
  </w:style>
  <w:style w:type="character" w:styleId="Bogenstitel">
    <w:name w:val="Book Title"/>
    <w:basedOn w:val="Standardskrifttypeiafsnit"/>
    <w:uiPriority w:val="33"/>
    <w:semiHidden/>
    <w:qFormat/>
    <w:rsid w:val="00CB243A"/>
    <w:rPr>
      <w:b/>
      <w:bCs/>
      <w:i/>
      <w:iCs/>
      <w:spacing w:val="5"/>
    </w:rPr>
  </w:style>
  <w:style w:type="character" w:styleId="Kraftighenvisning">
    <w:name w:val="Intense Reference"/>
    <w:basedOn w:val="Standardskrifttypeiafsnit"/>
    <w:uiPriority w:val="32"/>
    <w:semiHidden/>
    <w:qFormat/>
    <w:rsid w:val="00CB243A"/>
    <w:rPr>
      <w:b/>
      <w:bCs/>
      <w:smallCaps/>
      <w:color w:val="28506E" w:themeColor="accent1"/>
      <w:spacing w:val="5"/>
    </w:rPr>
  </w:style>
  <w:style w:type="character" w:styleId="Svaghenvisning">
    <w:name w:val="Subtle Reference"/>
    <w:basedOn w:val="Standardskrifttypeiafsnit"/>
    <w:uiPriority w:val="31"/>
    <w:semiHidden/>
    <w:qFormat/>
    <w:rsid w:val="00CB243A"/>
    <w:rPr>
      <w:smallCaps/>
      <w:color w:val="5A5A5A" w:themeColor="text1" w:themeTint="A5"/>
    </w:rPr>
  </w:style>
  <w:style w:type="character" w:styleId="Kraftigfremhvning">
    <w:name w:val="Intense Emphasis"/>
    <w:basedOn w:val="Standardskrifttypeiafsnit"/>
    <w:uiPriority w:val="21"/>
    <w:semiHidden/>
    <w:qFormat/>
    <w:rsid w:val="00CB243A"/>
    <w:rPr>
      <w:i/>
      <w:iCs/>
      <w:color w:val="28506E" w:themeColor="accent1"/>
    </w:rPr>
  </w:style>
  <w:style w:type="paragraph" w:styleId="Strktcitat">
    <w:name w:val="Intense Quote"/>
    <w:basedOn w:val="Normal"/>
    <w:next w:val="Normal"/>
    <w:link w:val="StrktcitatTegn"/>
    <w:uiPriority w:val="30"/>
    <w:semiHidden/>
    <w:qFormat/>
    <w:rsid w:val="00CB243A"/>
    <w:pPr>
      <w:pBdr>
        <w:top w:val="single" w:sz="4" w:space="10" w:color="28506E" w:themeColor="accent1"/>
        <w:bottom w:val="single" w:sz="4" w:space="10" w:color="28506E" w:themeColor="accent1"/>
      </w:pBdr>
      <w:spacing w:before="360" w:after="360"/>
      <w:ind w:left="864" w:right="864"/>
      <w:jc w:val="center"/>
    </w:pPr>
    <w:rPr>
      <w:i/>
      <w:iCs/>
      <w:color w:val="28506E" w:themeColor="accent1"/>
    </w:rPr>
  </w:style>
  <w:style w:type="character" w:customStyle="1" w:styleId="StrktcitatTegn">
    <w:name w:val="Stærkt citat Tegn"/>
    <w:basedOn w:val="Standardskrifttypeiafsnit"/>
    <w:link w:val="Strktcitat"/>
    <w:uiPriority w:val="30"/>
    <w:rsid w:val="00CB243A"/>
    <w:rPr>
      <w:rFonts w:ascii="Arial" w:hAnsi="Arial"/>
      <w:i/>
      <w:iCs/>
      <w:color w:val="28506E" w:themeColor="accent1"/>
      <w:sz w:val="20"/>
      <w:szCs w:val="20"/>
    </w:rPr>
  </w:style>
  <w:style w:type="paragraph" w:styleId="Citat">
    <w:name w:val="Quote"/>
    <w:basedOn w:val="Normal"/>
    <w:next w:val="Normal"/>
    <w:link w:val="CitatTegn"/>
    <w:uiPriority w:val="29"/>
    <w:semiHidden/>
    <w:qFormat/>
    <w:rsid w:val="00CB243A"/>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29"/>
    <w:rsid w:val="00CB243A"/>
    <w:rPr>
      <w:rFonts w:ascii="Arial" w:hAnsi="Arial"/>
      <w:i/>
      <w:iCs/>
      <w:color w:val="404040" w:themeColor="text1" w:themeTint="BF"/>
      <w:sz w:val="20"/>
      <w:szCs w:val="20"/>
    </w:rPr>
  </w:style>
  <w:style w:type="table" w:styleId="Mediumliste1-farve1">
    <w:name w:val="Medium List 1 Accent 1"/>
    <w:basedOn w:val="Tabel-Normal"/>
    <w:uiPriority w:val="65"/>
    <w:semiHidden/>
    <w:unhideWhenUsed/>
    <w:rsid w:val="00CB243A"/>
    <w:pPr>
      <w:spacing w:after="0" w:line="240" w:lineRule="auto"/>
    </w:pPr>
    <w:rPr>
      <w:color w:val="000000" w:themeColor="text1"/>
    </w:rPr>
    <w:tblPr>
      <w:tblStyleRowBandSize w:val="1"/>
      <w:tblStyleColBandSize w:val="1"/>
      <w:tblBorders>
        <w:top w:val="single" w:sz="8" w:space="0" w:color="28506E" w:themeColor="accent1"/>
        <w:bottom w:val="single" w:sz="8" w:space="0" w:color="28506E" w:themeColor="accent1"/>
      </w:tblBorders>
    </w:tblPr>
    <w:tblStylePr w:type="firstRow">
      <w:rPr>
        <w:rFonts w:asciiTheme="majorHAnsi" w:eastAsiaTheme="majorEastAsia" w:hAnsiTheme="majorHAnsi" w:cstheme="majorBidi"/>
      </w:rPr>
      <w:tblPr/>
      <w:tcPr>
        <w:tcBorders>
          <w:top w:val="nil"/>
          <w:bottom w:val="single" w:sz="8" w:space="0" w:color="28506E" w:themeColor="accent1"/>
        </w:tcBorders>
      </w:tcPr>
    </w:tblStylePr>
    <w:tblStylePr w:type="lastRow">
      <w:rPr>
        <w:b/>
        <w:bCs/>
        <w:color w:val="7E96A8" w:themeColor="text2"/>
      </w:rPr>
      <w:tblPr/>
      <w:tcPr>
        <w:tcBorders>
          <w:top w:val="single" w:sz="8" w:space="0" w:color="28506E" w:themeColor="accent1"/>
          <w:bottom w:val="single" w:sz="8" w:space="0" w:color="28506E" w:themeColor="accent1"/>
        </w:tcBorders>
      </w:tcPr>
    </w:tblStylePr>
    <w:tblStylePr w:type="firstCol">
      <w:rPr>
        <w:b/>
        <w:bCs/>
      </w:rPr>
    </w:tblStylePr>
    <w:tblStylePr w:type="lastCol">
      <w:rPr>
        <w:b/>
        <w:bCs/>
      </w:rPr>
      <w:tblPr/>
      <w:tcPr>
        <w:tcBorders>
          <w:top w:val="single" w:sz="8" w:space="0" w:color="28506E" w:themeColor="accent1"/>
          <w:bottom w:val="single" w:sz="8" w:space="0" w:color="28506E" w:themeColor="accent1"/>
        </w:tcBorders>
      </w:tcPr>
    </w:tblStylePr>
    <w:tblStylePr w:type="band1Vert">
      <w:tblPr/>
      <w:tcPr>
        <w:shd w:val="clear" w:color="auto" w:fill="BDD5E7" w:themeFill="accent1" w:themeFillTint="3F"/>
      </w:tcPr>
    </w:tblStylePr>
    <w:tblStylePr w:type="band1Horz">
      <w:tblPr/>
      <w:tcPr>
        <w:shd w:val="clear" w:color="auto" w:fill="BDD5E7" w:themeFill="accent1" w:themeFillTint="3F"/>
      </w:tcPr>
    </w:tblStylePr>
  </w:style>
  <w:style w:type="table" w:styleId="Mediumskygge2-farve1">
    <w:name w:val="Medium Shading 2 Accent 1"/>
    <w:basedOn w:val="Tabel-Normal"/>
    <w:uiPriority w:val="64"/>
    <w:semiHidden/>
    <w:unhideWhenUsed/>
    <w:rsid w:val="00CB243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506E"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506E" w:themeFill="accent1"/>
      </w:tcPr>
    </w:tblStylePr>
    <w:tblStylePr w:type="lastCol">
      <w:rPr>
        <w:b/>
        <w:bCs/>
        <w:color w:val="FFFFFF" w:themeColor="background1"/>
      </w:rPr>
      <w:tblPr/>
      <w:tcPr>
        <w:tcBorders>
          <w:left w:val="nil"/>
          <w:right w:val="nil"/>
          <w:insideH w:val="nil"/>
          <w:insideV w:val="nil"/>
        </w:tcBorders>
        <w:shd w:val="clear" w:color="auto" w:fill="28506E"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CB243A"/>
    <w:pPr>
      <w:spacing w:after="0" w:line="240" w:lineRule="auto"/>
    </w:pPr>
    <w:tblPr>
      <w:tblStyleRowBandSize w:val="1"/>
      <w:tblStyleColBandSize w:val="1"/>
      <w:tblBorders>
        <w:top w:val="single" w:sz="8" w:space="0" w:color="407FB0" w:themeColor="accent1" w:themeTint="BF"/>
        <w:left w:val="single" w:sz="8" w:space="0" w:color="407FB0" w:themeColor="accent1" w:themeTint="BF"/>
        <w:bottom w:val="single" w:sz="8" w:space="0" w:color="407FB0" w:themeColor="accent1" w:themeTint="BF"/>
        <w:right w:val="single" w:sz="8" w:space="0" w:color="407FB0" w:themeColor="accent1" w:themeTint="BF"/>
        <w:insideH w:val="single" w:sz="8" w:space="0" w:color="407FB0" w:themeColor="accent1" w:themeTint="BF"/>
      </w:tblBorders>
    </w:tblPr>
    <w:tblStylePr w:type="firstRow">
      <w:pPr>
        <w:spacing w:before="0" w:after="0" w:line="240" w:lineRule="auto"/>
      </w:pPr>
      <w:rPr>
        <w:b/>
        <w:bCs/>
        <w:color w:val="FFFFFF" w:themeColor="background1"/>
      </w:rPr>
      <w:tblPr/>
      <w:tcPr>
        <w:tcBorders>
          <w:top w:val="single" w:sz="8" w:space="0" w:color="407FB0" w:themeColor="accent1" w:themeTint="BF"/>
          <w:left w:val="single" w:sz="8" w:space="0" w:color="407FB0" w:themeColor="accent1" w:themeTint="BF"/>
          <w:bottom w:val="single" w:sz="8" w:space="0" w:color="407FB0" w:themeColor="accent1" w:themeTint="BF"/>
          <w:right w:val="single" w:sz="8" w:space="0" w:color="407FB0" w:themeColor="accent1" w:themeTint="BF"/>
          <w:insideH w:val="nil"/>
          <w:insideV w:val="nil"/>
        </w:tcBorders>
        <w:shd w:val="clear" w:color="auto" w:fill="28506E" w:themeFill="accent1"/>
      </w:tcPr>
    </w:tblStylePr>
    <w:tblStylePr w:type="lastRow">
      <w:pPr>
        <w:spacing w:before="0" w:after="0" w:line="240" w:lineRule="auto"/>
      </w:pPr>
      <w:rPr>
        <w:b/>
        <w:bCs/>
      </w:rPr>
      <w:tblPr/>
      <w:tcPr>
        <w:tcBorders>
          <w:top w:val="double" w:sz="6" w:space="0" w:color="407FB0" w:themeColor="accent1" w:themeTint="BF"/>
          <w:left w:val="single" w:sz="8" w:space="0" w:color="407FB0" w:themeColor="accent1" w:themeTint="BF"/>
          <w:bottom w:val="single" w:sz="8" w:space="0" w:color="407FB0" w:themeColor="accent1" w:themeTint="BF"/>
          <w:right w:val="single" w:sz="8" w:space="0" w:color="407FB0" w:themeColor="accent1" w:themeTint="BF"/>
          <w:insideH w:val="nil"/>
          <w:insideV w:val="nil"/>
        </w:tcBorders>
      </w:tcPr>
    </w:tblStylePr>
    <w:tblStylePr w:type="firstCol">
      <w:rPr>
        <w:b/>
        <w:bCs/>
      </w:rPr>
    </w:tblStylePr>
    <w:tblStylePr w:type="lastCol">
      <w:rPr>
        <w:b/>
        <w:bCs/>
      </w:rPr>
    </w:tblStylePr>
    <w:tblStylePr w:type="band1Vert">
      <w:tblPr/>
      <w:tcPr>
        <w:shd w:val="clear" w:color="auto" w:fill="BDD5E7" w:themeFill="accent1" w:themeFillTint="3F"/>
      </w:tcPr>
    </w:tblStylePr>
    <w:tblStylePr w:type="band1Horz">
      <w:tblPr/>
      <w:tcPr>
        <w:tcBorders>
          <w:insideH w:val="nil"/>
          <w:insideV w:val="nil"/>
        </w:tcBorders>
        <w:shd w:val="clear" w:color="auto" w:fill="BDD5E7"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CB243A"/>
    <w:pPr>
      <w:spacing w:after="0" w:line="240" w:lineRule="auto"/>
    </w:pPr>
    <w:tblPr>
      <w:tblStyleRowBandSize w:val="1"/>
      <w:tblStyleColBandSize w:val="1"/>
      <w:tblBorders>
        <w:top w:val="single" w:sz="8" w:space="0" w:color="28506E" w:themeColor="accent1"/>
        <w:left w:val="single" w:sz="8" w:space="0" w:color="28506E" w:themeColor="accent1"/>
        <w:bottom w:val="single" w:sz="8" w:space="0" w:color="28506E" w:themeColor="accent1"/>
        <w:right w:val="single" w:sz="8" w:space="0" w:color="28506E" w:themeColor="accent1"/>
        <w:insideH w:val="single" w:sz="8" w:space="0" w:color="28506E" w:themeColor="accent1"/>
        <w:insideV w:val="single" w:sz="8" w:space="0" w:color="28506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506E" w:themeColor="accent1"/>
          <w:left w:val="single" w:sz="8" w:space="0" w:color="28506E" w:themeColor="accent1"/>
          <w:bottom w:val="single" w:sz="18" w:space="0" w:color="28506E" w:themeColor="accent1"/>
          <w:right w:val="single" w:sz="8" w:space="0" w:color="28506E" w:themeColor="accent1"/>
          <w:insideH w:val="nil"/>
          <w:insideV w:val="single" w:sz="8" w:space="0" w:color="28506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506E" w:themeColor="accent1"/>
          <w:left w:val="single" w:sz="8" w:space="0" w:color="28506E" w:themeColor="accent1"/>
          <w:bottom w:val="single" w:sz="8" w:space="0" w:color="28506E" w:themeColor="accent1"/>
          <w:right w:val="single" w:sz="8" w:space="0" w:color="28506E" w:themeColor="accent1"/>
          <w:insideH w:val="nil"/>
          <w:insideV w:val="single" w:sz="8" w:space="0" w:color="28506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506E" w:themeColor="accent1"/>
          <w:left w:val="single" w:sz="8" w:space="0" w:color="28506E" w:themeColor="accent1"/>
          <w:bottom w:val="single" w:sz="8" w:space="0" w:color="28506E" w:themeColor="accent1"/>
          <w:right w:val="single" w:sz="8" w:space="0" w:color="28506E" w:themeColor="accent1"/>
        </w:tcBorders>
      </w:tcPr>
    </w:tblStylePr>
    <w:tblStylePr w:type="band1Vert">
      <w:tblPr/>
      <w:tcPr>
        <w:tcBorders>
          <w:top w:val="single" w:sz="8" w:space="0" w:color="28506E" w:themeColor="accent1"/>
          <w:left w:val="single" w:sz="8" w:space="0" w:color="28506E" w:themeColor="accent1"/>
          <w:bottom w:val="single" w:sz="8" w:space="0" w:color="28506E" w:themeColor="accent1"/>
          <w:right w:val="single" w:sz="8" w:space="0" w:color="28506E" w:themeColor="accent1"/>
        </w:tcBorders>
        <w:shd w:val="clear" w:color="auto" w:fill="BDD5E7" w:themeFill="accent1" w:themeFillTint="3F"/>
      </w:tcPr>
    </w:tblStylePr>
    <w:tblStylePr w:type="band1Horz">
      <w:tblPr/>
      <w:tcPr>
        <w:tcBorders>
          <w:top w:val="single" w:sz="8" w:space="0" w:color="28506E" w:themeColor="accent1"/>
          <w:left w:val="single" w:sz="8" w:space="0" w:color="28506E" w:themeColor="accent1"/>
          <w:bottom w:val="single" w:sz="8" w:space="0" w:color="28506E" w:themeColor="accent1"/>
          <w:right w:val="single" w:sz="8" w:space="0" w:color="28506E" w:themeColor="accent1"/>
          <w:insideV w:val="single" w:sz="8" w:space="0" w:color="28506E" w:themeColor="accent1"/>
        </w:tcBorders>
        <w:shd w:val="clear" w:color="auto" w:fill="BDD5E7" w:themeFill="accent1" w:themeFillTint="3F"/>
      </w:tcPr>
    </w:tblStylePr>
    <w:tblStylePr w:type="band2Horz">
      <w:tblPr/>
      <w:tcPr>
        <w:tcBorders>
          <w:top w:val="single" w:sz="8" w:space="0" w:color="28506E" w:themeColor="accent1"/>
          <w:left w:val="single" w:sz="8" w:space="0" w:color="28506E" w:themeColor="accent1"/>
          <w:bottom w:val="single" w:sz="8" w:space="0" w:color="28506E" w:themeColor="accent1"/>
          <w:right w:val="single" w:sz="8" w:space="0" w:color="28506E" w:themeColor="accent1"/>
          <w:insideV w:val="single" w:sz="8" w:space="0" w:color="28506E" w:themeColor="accent1"/>
        </w:tcBorders>
      </w:tcPr>
    </w:tblStylePr>
  </w:style>
  <w:style w:type="table" w:styleId="Lysliste-farve1">
    <w:name w:val="Light List Accent 1"/>
    <w:basedOn w:val="Tabel-Normal"/>
    <w:uiPriority w:val="61"/>
    <w:semiHidden/>
    <w:unhideWhenUsed/>
    <w:rsid w:val="00CB243A"/>
    <w:pPr>
      <w:spacing w:after="0" w:line="240" w:lineRule="auto"/>
    </w:pPr>
    <w:tblPr>
      <w:tblStyleRowBandSize w:val="1"/>
      <w:tblStyleColBandSize w:val="1"/>
      <w:tblBorders>
        <w:top w:val="single" w:sz="8" w:space="0" w:color="28506E" w:themeColor="accent1"/>
        <w:left w:val="single" w:sz="8" w:space="0" w:color="28506E" w:themeColor="accent1"/>
        <w:bottom w:val="single" w:sz="8" w:space="0" w:color="28506E" w:themeColor="accent1"/>
        <w:right w:val="single" w:sz="8" w:space="0" w:color="28506E" w:themeColor="accent1"/>
      </w:tblBorders>
    </w:tblPr>
    <w:tblStylePr w:type="firstRow">
      <w:pPr>
        <w:spacing w:before="0" w:after="0" w:line="240" w:lineRule="auto"/>
      </w:pPr>
      <w:rPr>
        <w:b/>
        <w:bCs/>
        <w:color w:val="FFFFFF" w:themeColor="background1"/>
      </w:rPr>
      <w:tblPr/>
      <w:tcPr>
        <w:shd w:val="clear" w:color="auto" w:fill="28506E" w:themeFill="accent1"/>
      </w:tcPr>
    </w:tblStylePr>
    <w:tblStylePr w:type="lastRow">
      <w:pPr>
        <w:spacing w:before="0" w:after="0" w:line="240" w:lineRule="auto"/>
      </w:pPr>
      <w:rPr>
        <w:b/>
        <w:bCs/>
      </w:rPr>
      <w:tblPr/>
      <w:tcPr>
        <w:tcBorders>
          <w:top w:val="double" w:sz="6" w:space="0" w:color="28506E" w:themeColor="accent1"/>
          <w:left w:val="single" w:sz="8" w:space="0" w:color="28506E" w:themeColor="accent1"/>
          <w:bottom w:val="single" w:sz="8" w:space="0" w:color="28506E" w:themeColor="accent1"/>
          <w:right w:val="single" w:sz="8" w:space="0" w:color="28506E" w:themeColor="accent1"/>
        </w:tcBorders>
      </w:tcPr>
    </w:tblStylePr>
    <w:tblStylePr w:type="firstCol">
      <w:rPr>
        <w:b/>
        <w:bCs/>
      </w:rPr>
    </w:tblStylePr>
    <w:tblStylePr w:type="lastCol">
      <w:rPr>
        <w:b/>
        <w:bCs/>
      </w:rPr>
    </w:tblStylePr>
    <w:tblStylePr w:type="band1Vert">
      <w:tblPr/>
      <w:tcPr>
        <w:tcBorders>
          <w:top w:val="single" w:sz="8" w:space="0" w:color="28506E" w:themeColor="accent1"/>
          <w:left w:val="single" w:sz="8" w:space="0" w:color="28506E" w:themeColor="accent1"/>
          <w:bottom w:val="single" w:sz="8" w:space="0" w:color="28506E" w:themeColor="accent1"/>
          <w:right w:val="single" w:sz="8" w:space="0" w:color="28506E" w:themeColor="accent1"/>
        </w:tcBorders>
      </w:tcPr>
    </w:tblStylePr>
    <w:tblStylePr w:type="band1Horz">
      <w:tblPr/>
      <w:tcPr>
        <w:tcBorders>
          <w:top w:val="single" w:sz="8" w:space="0" w:color="28506E" w:themeColor="accent1"/>
          <w:left w:val="single" w:sz="8" w:space="0" w:color="28506E" w:themeColor="accent1"/>
          <w:bottom w:val="single" w:sz="8" w:space="0" w:color="28506E" w:themeColor="accent1"/>
          <w:right w:val="single" w:sz="8" w:space="0" w:color="28506E" w:themeColor="accent1"/>
        </w:tcBorders>
      </w:tcPr>
    </w:tblStylePr>
  </w:style>
  <w:style w:type="table" w:styleId="Lysskygge-farve1">
    <w:name w:val="Light Shading Accent 1"/>
    <w:basedOn w:val="Tabel-Normal"/>
    <w:uiPriority w:val="60"/>
    <w:semiHidden/>
    <w:unhideWhenUsed/>
    <w:rsid w:val="00CB243A"/>
    <w:pPr>
      <w:spacing w:after="0" w:line="240" w:lineRule="auto"/>
    </w:pPr>
    <w:rPr>
      <w:color w:val="1E3B52" w:themeColor="accent1" w:themeShade="BF"/>
    </w:rPr>
    <w:tblPr>
      <w:tblStyleRowBandSize w:val="1"/>
      <w:tblStyleColBandSize w:val="1"/>
      <w:tblBorders>
        <w:top w:val="single" w:sz="8" w:space="0" w:color="28506E" w:themeColor="accent1"/>
        <w:bottom w:val="single" w:sz="8" w:space="0" w:color="28506E" w:themeColor="accent1"/>
      </w:tblBorders>
    </w:tblPr>
    <w:tblStylePr w:type="firstRow">
      <w:pPr>
        <w:spacing w:before="0" w:after="0" w:line="240" w:lineRule="auto"/>
      </w:pPr>
      <w:rPr>
        <w:b/>
        <w:bCs/>
      </w:rPr>
      <w:tblPr/>
      <w:tcPr>
        <w:tcBorders>
          <w:top w:val="single" w:sz="8" w:space="0" w:color="28506E" w:themeColor="accent1"/>
          <w:left w:val="nil"/>
          <w:bottom w:val="single" w:sz="8" w:space="0" w:color="28506E" w:themeColor="accent1"/>
          <w:right w:val="nil"/>
          <w:insideH w:val="nil"/>
          <w:insideV w:val="nil"/>
        </w:tcBorders>
      </w:tcPr>
    </w:tblStylePr>
    <w:tblStylePr w:type="lastRow">
      <w:pPr>
        <w:spacing w:before="0" w:after="0" w:line="240" w:lineRule="auto"/>
      </w:pPr>
      <w:rPr>
        <w:b/>
        <w:bCs/>
      </w:rPr>
      <w:tblPr/>
      <w:tcPr>
        <w:tcBorders>
          <w:top w:val="single" w:sz="8" w:space="0" w:color="28506E" w:themeColor="accent1"/>
          <w:left w:val="nil"/>
          <w:bottom w:val="single" w:sz="8" w:space="0" w:color="28506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D5E7" w:themeFill="accent1" w:themeFillTint="3F"/>
      </w:tcPr>
    </w:tblStylePr>
    <w:tblStylePr w:type="band1Horz">
      <w:tblPr/>
      <w:tcPr>
        <w:tcBorders>
          <w:left w:val="nil"/>
          <w:right w:val="nil"/>
          <w:insideH w:val="nil"/>
          <w:insideV w:val="nil"/>
        </w:tcBorders>
        <w:shd w:val="clear" w:color="auto" w:fill="BDD5E7" w:themeFill="accent1" w:themeFillTint="3F"/>
      </w:tcPr>
    </w:tblStylePr>
  </w:style>
  <w:style w:type="table" w:styleId="Farvetgitter">
    <w:name w:val="Colorful Grid"/>
    <w:basedOn w:val="Tabel-Normal"/>
    <w:uiPriority w:val="73"/>
    <w:semiHidden/>
    <w:unhideWhenUsed/>
    <w:rsid w:val="00CB243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CB243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E788C" w:themeFill="accent2" w:themeFillShade="CC"/>
      </w:tcPr>
    </w:tblStylePr>
    <w:tblStylePr w:type="lastRow">
      <w:rPr>
        <w:b/>
        <w:bCs/>
        <w:color w:val="5E788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CB243A"/>
    <w:pPr>
      <w:spacing w:after="0" w:line="240" w:lineRule="auto"/>
    </w:pPr>
    <w:rPr>
      <w:color w:val="000000" w:themeColor="text1"/>
    </w:rPr>
    <w:tblPr>
      <w:tblStyleRowBandSize w:val="1"/>
      <w:tblStyleColBandSize w:val="1"/>
      <w:tblBorders>
        <w:top w:val="single" w:sz="24" w:space="0" w:color="7E96A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E96A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CB243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CB243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CB243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CB243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CB243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CB243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E96A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CB243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CB243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CB243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CB243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skygge">
    <w:name w:val="Light Shading"/>
    <w:basedOn w:val="Tabel-Normal"/>
    <w:uiPriority w:val="60"/>
    <w:semiHidden/>
    <w:unhideWhenUsed/>
    <w:rsid w:val="00CB243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genafstand">
    <w:name w:val="No Spacing"/>
    <w:uiPriority w:val="1"/>
    <w:semiHidden/>
    <w:qFormat/>
    <w:rsid w:val="00CB243A"/>
    <w:pPr>
      <w:spacing w:after="0" w:line="240" w:lineRule="auto"/>
    </w:pPr>
    <w:rPr>
      <w:rFonts w:ascii="Arial" w:hAnsi="Arial"/>
      <w:sz w:val="20"/>
      <w:szCs w:val="20"/>
    </w:rPr>
  </w:style>
  <w:style w:type="character" w:styleId="HTML-variabel">
    <w:name w:val="HTML Variable"/>
    <w:basedOn w:val="Standardskrifttypeiafsnit"/>
    <w:uiPriority w:val="99"/>
    <w:semiHidden/>
    <w:rsid w:val="00CB243A"/>
    <w:rPr>
      <w:i/>
      <w:iCs/>
    </w:rPr>
  </w:style>
  <w:style w:type="character" w:styleId="HTML-skrivemaskine">
    <w:name w:val="HTML Typewriter"/>
    <w:basedOn w:val="Standardskrifttypeiafsnit"/>
    <w:uiPriority w:val="99"/>
    <w:semiHidden/>
    <w:rsid w:val="00CB243A"/>
    <w:rPr>
      <w:rFonts w:ascii="Consolas" w:hAnsi="Consolas"/>
      <w:sz w:val="20"/>
      <w:szCs w:val="20"/>
    </w:rPr>
  </w:style>
  <w:style w:type="character" w:styleId="HTML-eksempel">
    <w:name w:val="HTML Sample"/>
    <w:basedOn w:val="Standardskrifttypeiafsnit"/>
    <w:uiPriority w:val="99"/>
    <w:semiHidden/>
    <w:rsid w:val="00CB243A"/>
    <w:rPr>
      <w:rFonts w:ascii="Consolas" w:hAnsi="Consolas"/>
      <w:sz w:val="24"/>
      <w:szCs w:val="24"/>
    </w:rPr>
  </w:style>
  <w:style w:type="paragraph" w:styleId="FormateretHTML">
    <w:name w:val="HTML Preformatted"/>
    <w:basedOn w:val="Normal"/>
    <w:link w:val="FormateretHTMLTegn"/>
    <w:uiPriority w:val="99"/>
    <w:semiHidden/>
    <w:rsid w:val="00CB243A"/>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CB243A"/>
    <w:rPr>
      <w:rFonts w:ascii="Consolas" w:hAnsi="Consolas"/>
      <w:sz w:val="20"/>
      <w:szCs w:val="20"/>
    </w:rPr>
  </w:style>
  <w:style w:type="character" w:styleId="HTML-tastatur">
    <w:name w:val="HTML Keyboard"/>
    <w:basedOn w:val="Standardskrifttypeiafsnit"/>
    <w:uiPriority w:val="99"/>
    <w:semiHidden/>
    <w:rsid w:val="00CB243A"/>
    <w:rPr>
      <w:rFonts w:ascii="Consolas" w:hAnsi="Consolas"/>
      <w:sz w:val="20"/>
      <w:szCs w:val="20"/>
    </w:rPr>
  </w:style>
  <w:style w:type="character" w:styleId="HTML-definition">
    <w:name w:val="HTML Definition"/>
    <w:basedOn w:val="Standardskrifttypeiafsnit"/>
    <w:uiPriority w:val="99"/>
    <w:semiHidden/>
    <w:rsid w:val="00CB243A"/>
    <w:rPr>
      <w:i/>
      <w:iCs/>
    </w:rPr>
  </w:style>
  <w:style w:type="character" w:styleId="HTML-kode">
    <w:name w:val="HTML Code"/>
    <w:basedOn w:val="Standardskrifttypeiafsnit"/>
    <w:uiPriority w:val="99"/>
    <w:semiHidden/>
    <w:rsid w:val="00CB243A"/>
    <w:rPr>
      <w:rFonts w:ascii="Consolas" w:hAnsi="Consolas"/>
      <w:sz w:val="20"/>
      <w:szCs w:val="20"/>
    </w:rPr>
  </w:style>
  <w:style w:type="character" w:styleId="HTML-citat">
    <w:name w:val="HTML Cite"/>
    <w:basedOn w:val="Standardskrifttypeiafsnit"/>
    <w:uiPriority w:val="99"/>
    <w:semiHidden/>
    <w:rsid w:val="00CB243A"/>
    <w:rPr>
      <w:i/>
      <w:iCs/>
    </w:rPr>
  </w:style>
  <w:style w:type="paragraph" w:styleId="HTML-adresse">
    <w:name w:val="HTML Address"/>
    <w:basedOn w:val="Normal"/>
    <w:link w:val="HTML-adresseTegn"/>
    <w:uiPriority w:val="99"/>
    <w:semiHidden/>
    <w:rsid w:val="00CB243A"/>
    <w:pPr>
      <w:spacing w:line="240" w:lineRule="auto"/>
    </w:pPr>
    <w:rPr>
      <w:i/>
      <w:iCs/>
    </w:rPr>
  </w:style>
  <w:style w:type="character" w:customStyle="1" w:styleId="HTML-adresseTegn">
    <w:name w:val="HTML-adresse Tegn"/>
    <w:basedOn w:val="Standardskrifttypeiafsnit"/>
    <w:link w:val="HTML-adresse"/>
    <w:uiPriority w:val="99"/>
    <w:semiHidden/>
    <w:rsid w:val="00CB243A"/>
    <w:rPr>
      <w:rFonts w:ascii="Arial" w:hAnsi="Arial"/>
      <w:i/>
      <w:iCs/>
      <w:sz w:val="20"/>
      <w:szCs w:val="20"/>
    </w:rPr>
  </w:style>
  <w:style w:type="character" w:styleId="HTML-akronym">
    <w:name w:val="HTML Acronym"/>
    <w:basedOn w:val="Standardskrifttypeiafsnit"/>
    <w:uiPriority w:val="99"/>
    <w:semiHidden/>
    <w:rsid w:val="00CB243A"/>
  </w:style>
  <w:style w:type="paragraph" w:styleId="NormalWeb">
    <w:name w:val="Normal (Web)"/>
    <w:basedOn w:val="Normal"/>
    <w:uiPriority w:val="99"/>
    <w:semiHidden/>
    <w:rsid w:val="00CB243A"/>
    <w:rPr>
      <w:rFonts w:ascii="Times New Roman" w:hAnsi="Times New Roman" w:cs="Times New Roman"/>
      <w:sz w:val="24"/>
      <w:szCs w:val="24"/>
    </w:rPr>
  </w:style>
  <w:style w:type="paragraph" w:styleId="Almindeligtekst">
    <w:name w:val="Plain Text"/>
    <w:basedOn w:val="Normal"/>
    <w:link w:val="AlmindeligtekstTegn"/>
    <w:uiPriority w:val="99"/>
    <w:semiHidden/>
    <w:rsid w:val="00CB243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CB243A"/>
    <w:rPr>
      <w:rFonts w:ascii="Consolas" w:hAnsi="Consolas"/>
      <w:sz w:val="21"/>
      <w:szCs w:val="21"/>
    </w:rPr>
  </w:style>
  <w:style w:type="paragraph" w:styleId="Dokumentoversigt">
    <w:name w:val="Document Map"/>
    <w:basedOn w:val="Normal"/>
    <w:link w:val="DokumentoversigtTegn"/>
    <w:uiPriority w:val="99"/>
    <w:semiHidden/>
    <w:rsid w:val="00CB243A"/>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CB243A"/>
    <w:rPr>
      <w:rFonts w:ascii="Segoe UI" w:hAnsi="Segoe UI" w:cs="Segoe UI"/>
      <w:sz w:val="16"/>
      <w:szCs w:val="16"/>
    </w:rPr>
  </w:style>
  <w:style w:type="character" w:styleId="Strk">
    <w:name w:val="Strong"/>
    <w:basedOn w:val="Standardskrifttypeiafsnit"/>
    <w:uiPriority w:val="22"/>
    <w:semiHidden/>
    <w:qFormat/>
    <w:rsid w:val="00CB243A"/>
    <w:rPr>
      <w:b/>
      <w:bCs/>
    </w:rPr>
  </w:style>
  <w:style w:type="character" w:styleId="BesgtLink">
    <w:name w:val="FollowedHyperlink"/>
    <w:basedOn w:val="Standardskrifttypeiafsnit"/>
    <w:uiPriority w:val="99"/>
    <w:semiHidden/>
    <w:rsid w:val="00CB243A"/>
    <w:rPr>
      <w:color w:val="53738B" w:themeColor="followedHyperlink"/>
      <w:u w:val="single"/>
    </w:rPr>
  </w:style>
  <w:style w:type="character" w:styleId="Hyperlink">
    <w:name w:val="Hyperlink"/>
    <w:basedOn w:val="Standardskrifttypeiafsnit"/>
    <w:uiPriority w:val="99"/>
    <w:semiHidden/>
    <w:rsid w:val="00CB243A"/>
    <w:rPr>
      <w:color w:val="28506E" w:themeColor="hyperlink"/>
      <w:u w:val="single"/>
    </w:rPr>
  </w:style>
  <w:style w:type="paragraph" w:styleId="Bloktekst">
    <w:name w:val="Block Text"/>
    <w:basedOn w:val="Normal"/>
    <w:uiPriority w:val="99"/>
    <w:semiHidden/>
    <w:rsid w:val="00CB243A"/>
    <w:pPr>
      <w:pBdr>
        <w:top w:val="single" w:sz="2" w:space="10" w:color="28506E" w:themeColor="accent1"/>
        <w:left w:val="single" w:sz="2" w:space="10" w:color="28506E" w:themeColor="accent1"/>
        <w:bottom w:val="single" w:sz="2" w:space="10" w:color="28506E" w:themeColor="accent1"/>
        <w:right w:val="single" w:sz="2" w:space="10" w:color="28506E" w:themeColor="accent1"/>
      </w:pBdr>
      <w:ind w:left="1152" w:right="1152"/>
    </w:pPr>
    <w:rPr>
      <w:rFonts w:asciiTheme="minorHAnsi" w:eastAsiaTheme="minorEastAsia" w:hAnsiTheme="minorHAnsi"/>
      <w:i/>
      <w:iCs/>
      <w:color w:val="28506E" w:themeColor="accent1"/>
    </w:rPr>
  </w:style>
  <w:style w:type="paragraph" w:styleId="Brdtekstindrykning3">
    <w:name w:val="Body Text Indent 3"/>
    <w:basedOn w:val="Normal"/>
    <w:link w:val="Brdtekstindrykning3Tegn"/>
    <w:uiPriority w:val="99"/>
    <w:semiHidden/>
    <w:rsid w:val="00CB243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CB243A"/>
    <w:rPr>
      <w:rFonts w:ascii="Arial" w:hAnsi="Arial"/>
      <w:sz w:val="16"/>
      <w:szCs w:val="16"/>
    </w:rPr>
  </w:style>
  <w:style w:type="paragraph" w:styleId="Brdtekstindrykning2">
    <w:name w:val="Body Text Indent 2"/>
    <w:basedOn w:val="Normal"/>
    <w:link w:val="Brdtekstindrykning2Tegn"/>
    <w:uiPriority w:val="99"/>
    <w:semiHidden/>
    <w:rsid w:val="00CB243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CB243A"/>
    <w:rPr>
      <w:rFonts w:ascii="Arial" w:hAnsi="Arial"/>
      <w:sz w:val="20"/>
      <w:szCs w:val="20"/>
    </w:rPr>
  </w:style>
  <w:style w:type="paragraph" w:styleId="Brdtekst3">
    <w:name w:val="Body Text 3"/>
    <w:basedOn w:val="Normal"/>
    <w:link w:val="Brdtekst3Tegn"/>
    <w:uiPriority w:val="99"/>
    <w:semiHidden/>
    <w:rsid w:val="00CB243A"/>
    <w:pPr>
      <w:spacing w:after="120"/>
    </w:pPr>
    <w:rPr>
      <w:sz w:val="16"/>
      <w:szCs w:val="16"/>
    </w:rPr>
  </w:style>
  <w:style w:type="character" w:customStyle="1" w:styleId="Brdtekst3Tegn">
    <w:name w:val="Brødtekst 3 Tegn"/>
    <w:basedOn w:val="Standardskrifttypeiafsnit"/>
    <w:link w:val="Brdtekst3"/>
    <w:uiPriority w:val="99"/>
    <w:semiHidden/>
    <w:rsid w:val="00CB243A"/>
    <w:rPr>
      <w:rFonts w:ascii="Arial" w:hAnsi="Arial"/>
      <w:sz w:val="16"/>
      <w:szCs w:val="16"/>
    </w:rPr>
  </w:style>
  <w:style w:type="paragraph" w:styleId="Brdtekst2">
    <w:name w:val="Body Text 2"/>
    <w:basedOn w:val="Normal"/>
    <w:link w:val="Brdtekst2Tegn"/>
    <w:uiPriority w:val="99"/>
    <w:semiHidden/>
    <w:rsid w:val="00CB243A"/>
    <w:pPr>
      <w:spacing w:after="120" w:line="480" w:lineRule="auto"/>
    </w:pPr>
  </w:style>
  <w:style w:type="character" w:customStyle="1" w:styleId="Brdtekst2Tegn">
    <w:name w:val="Brødtekst 2 Tegn"/>
    <w:basedOn w:val="Standardskrifttypeiafsnit"/>
    <w:link w:val="Brdtekst2"/>
    <w:uiPriority w:val="99"/>
    <w:semiHidden/>
    <w:rsid w:val="00CB243A"/>
    <w:rPr>
      <w:rFonts w:ascii="Arial" w:hAnsi="Arial"/>
      <w:sz w:val="20"/>
      <w:szCs w:val="20"/>
    </w:rPr>
  </w:style>
  <w:style w:type="paragraph" w:styleId="Noteoverskrift">
    <w:name w:val="Note Heading"/>
    <w:basedOn w:val="Normal"/>
    <w:next w:val="Normal"/>
    <w:link w:val="NoteoverskriftTegn"/>
    <w:uiPriority w:val="99"/>
    <w:semiHidden/>
    <w:rsid w:val="00CB243A"/>
    <w:pPr>
      <w:spacing w:line="240" w:lineRule="auto"/>
    </w:pPr>
  </w:style>
  <w:style w:type="character" w:customStyle="1" w:styleId="NoteoverskriftTegn">
    <w:name w:val="Noteoverskrift Tegn"/>
    <w:basedOn w:val="Standardskrifttypeiafsnit"/>
    <w:link w:val="Noteoverskrift"/>
    <w:uiPriority w:val="99"/>
    <w:semiHidden/>
    <w:rsid w:val="00CB243A"/>
    <w:rPr>
      <w:rFonts w:ascii="Arial" w:hAnsi="Arial"/>
      <w:sz w:val="20"/>
      <w:szCs w:val="20"/>
    </w:rPr>
  </w:style>
  <w:style w:type="paragraph" w:styleId="Brdtekstindrykning">
    <w:name w:val="Body Text Indent"/>
    <w:basedOn w:val="Normal"/>
    <w:link w:val="BrdtekstindrykningTegn"/>
    <w:uiPriority w:val="99"/>
    <w:semiHidden/>
    <w:rsid w:val="00CB243A"/>
    <w:pPr>
      <w:spacing w:after="120"/>
      <w:ind w:left="283"/>
    </w:pPr>
  </w:style>
  <w:style w:type="character" w:customStyle="1" w:styleId="BrdtekstindrykningTegn">
    <w:name w:val="Brødtekstindrykning Tegn"/>
    <w:basedOn w:val="Standardskrifttypeiafsnit"/>
    <w:link w:val="Brdtekstindrykning"/>
    <w:uiPriority w:val="99"/>
    <w:semiHidden/>
    <w:rsid w:val="00CB243A"/>
    <w:rPr>
      <w:rFonts w:ascii="Arial" w:hAnsi="Arial"/>
      <w:sz w:val="20"/>
      <w:szCs w:val="20"/>
    </w:rPr>
  </w:style>
  <w:style w:type="paragraph" w:styleId="Brdtekst-frstelinjeindrykning2">
    <w:name w:val="Body Text First Indent 2"/>
    <w:basedOn w:val="Brdtekstindrykning"/>
    <w:link w:val="Brdtekst-frstelinjeindrykning2Tegn"/>
    <w:uiPriority w:val="99"/>
    <w:semiHidden/>
    <w:rsid w:val="00CB243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CB243A"/>
    <w:rPr>
      <w:rFonts w:ascii="Arial" w:hAnsi="Arial"/>
      <w:sz w:val="20"/>
      <w:szCs w:val="20"/>
    </w:rPr>
  </w:style>
  <w:style w:type="paragraph" w:styleId="Brdtekst">
    <w:name w:val="Body Text"/>
    <w:basedOn w:val="Normal"/>
    <w:link w:val="BrdtekstTegn"/>
    <w:uiPriority w:val="99"/>
    <w:semiHidden/>
    <w:rsid w:val="00CB243A"/>
    <w:pPr>
      <w:spacing w:after="120"/>
    </w:pPr>
  </w:style>
  <w:style w:type="character" w:customStyle="1" w:styleId="BrdtekstTegn">
    <w:name w:val="Brødtekst Tegn"/>
    <w:basedOn w:val="Standardskrifttypeiafsnit"/>
    <w:link w:val="Brdtekst"/>
    <w:uiPriority w:val="99"/>
    <w:semiHidden/>
    <w:rsid w:val="00CB243A"/>
    <w:rPr>
      <w:rFonts w:ascii="Arial" w:hAnsi="Arial"/>
      <w:sz w:val="20"/>
      <w:szCs w:val="20"/>
    </w:rPr>
  </w:style>
  <w:style w:type="paragraph" w:styleId="Brdtekst-frstelinjeindrykning1">
    <w:name w:val="Body Text First Indent"/>
    <w:basedOn w:val="Brdtekst"/>
    <w:link w:val="Brdtekst-frstelinjeindrykning1Tegn"/>
    <w:uiPriority w:val="99"/>
    <w:semiHidden/>
    <w:rsid w:val="00CB243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CB243A"/>
    <w:rPr>
      <w:rFonts w:ascii="Arial" w:hAnsi="Arial"/>
      <w:sz w:val="20"/>
      <w:szCs w:val="20"/>
    </w:rPr>
  </w:style>
  <w:style w:type="paragraph" w:styleId="Dato">
    <w:name w:val="Date"/>
    <w:basedOn w:val="Normal"/>
    <w:next w:val="Normal"/>
    <w:link w:val="DatoTegn"/>
    <w:uiPriority w:val="99"/>
    <w:semiHidden/>
    <w:rsid w:val="00CB243A"/>
  </w:style>
  <w:style w:type="character" w:customStyle="1" w:styleId="DatoTegn">
    <w:name w:val="Dato Tegn"/>
    <w:basedOn w:val="Standardskrifttypeiafsnit"/>
    <w:link w:val="Dato"/>
    <w:uiPriority w:val="99"/>
    <w:semiHidden/>
    <w:rsid w:val="00CB243A"/>
    <w:rPr>
      <w:rFonts w:ascii="Arial" w:hAnsi="Arial"/>
      <w:sz w:val="20"/>
      <w:szCs w:val="20"/>
    </w:rPr>
  </w:style>
  <w:style w:type="paragraph" w:styleId="Starthilsen">
    <w:name w:val="Salutation"/>
    <w:basedOn w:val="Normal"/>
    <w:next w:val="Normal"/>
    <w:link w:val="StarthilsenTegn"/>
    <w:uiPriority w:val="99"/>
    <w:semiHidden/>
    <w:rsid w:val="00CB243A"/>
  </w:style>
  <w:style w:type="character" w:customStyle="1" w:styleId="StarthilsenTegn">
    <w:name w:val="Starthilsen Tegn"/>
    <w:basedOn w:val="Standardskrifttypeiafsnit"/>
    <w:link w:val="Starthilsen"/>
    <w:uiPriority w:val="99"/>
    <w:semiHidden/>
    <w:rsid w:val="00CB243A"/>
    <w:rPr>
      <w:rFonts w:ascii="Arial" w:hAnsi="Arial"/>
      <w:sz w:val="20"/>
      <w:szCs w:val="20"/>
    </w:rPr>
  </w:style>
  <w:style w:type="paragraph" w:styleId="Brevhoved">
    <w:name w:val="Message Header"/>
    <w:basedOn w:val="Normal"/>
    <w:link w:val="BrevhovedTegn"/>
    <w:uiPriority w:val="99"/>
    <w:semiHidden/>
    <w:rsid w:val="00CB243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CB243A"/>
    <w:rPr>
      <w:rFonts w:asciiTheme="majorHAnsi" w:eastAsiaTheme="majorEastAsia" w:hAnsiTheme="majorHAnsi" w:cstheme="majorBidi"/>
      <w:sz w:val="24"/>
      <w:szCs w:val="24"/>
      <w:shd w:val="pct20" w:color="auto" w:fill="auto"/>
    </w:rPr>
  </w:style>
  <w:style w:type="paragraph" w:styleId="Opstilling-forts5">
    <w:name w:val="List Continue 5"/>
    <w:basedOn w:val="Normal"/>
    <w:uiPriority w:val="99"/>
    <w:semiHidden/>
    <w:rsid w:val="00CB243A"/>
    <w:pPr>
      <w:spacing w:after="120"/>
      <w:ind w:left="1415"/>
      <w:contextualSpacing/>
    </w:pPr>
  </w:style>
  <w:style w:type="paragraph" w:styleId="Opstilling-forts4">
    <w:name w:val="List Continue 4"/>
    <w:basedOn w:val="Normal"/>
    <w:uiPriority w:val="99"/>
    <w:semiHidden/>
    <w:rsid w:val="00CB243A"/>
    <w:pPr>
      <w:spacing w:after="120"/>
      <w:ind w:left="1132"/>
      <w:contextualSpacing/>
    </w:pPr>
  </w:style>
  <w:style w:type="paragraph" w:styleId="Opstilling-forts3">
    <w:name w:val="List Continue 3"/>
    <w:basedOn w:val="Normal"/>
    <w:uiPriority w:val="99"/>
    <w:semiHidden/>
    <w:rsid w:val="00CB243A"/>
    <w:pPr>
      <w:spacing w:after="120"/>
      <w:ind w:left="849"/>
      <w:contextualSpacing/>
    </w:pPr>
  </w:style>
  <w:style w:type="paragraph" w:styleId="Opstilling-forts2">
    <w:name w:val="List Continue 2"/>
    <w:basedOn w:val="Normal"/>
    <w:uiPriority w:val="99"/>
    <w:semiHidden/>
    <w:rsid w:val="00CB243A"/>
    <w:pPr>
      <w:spacing w:after="120"/>
      <w:ind w:left="566"/>
      <w:contextualSpacing/>
    </w:pPr>
  </w:style>
  <w:style w:type="paragraph" w:styleId="Opstilling-forts">
    <w:name w:val="List Continue"/>
    <w:basedOn w:val="Normal"/>
    <w:uiPriority w:val="99"/>
    <w:semiHidden/>
    <w:rsid w:val="00CB243A"/>
    <w:pPr>
      <w:spacing w:after="120"/>
      <w:ind w:left="283"/>
      <w:contextualSpacing/>
    </w:pPr>
  </w:style>
  <w:style w:type="paragraph" w:styleId="Underskrift">
    <w:name w:val="Signature"/>
    <w:basedOn w:val="Normal"/>
    <w:link w:val="UnderskriftTegn"/>
    <w:uiPriority w:val="99"/>
    <w:semiHidden/>
    <w:rsid w:val="00CB243A"/>
    <w:pPr>
      <w:spacing w:line="240" w:lineRule="auto"/>
      <w:ind w:left="4252"/>
    </w:pPr>
  </w:style>
  <w:style w:type="character" w:customStyle="1" w:styleId="UnderskriftTegn">
    <w:name w:val="Underskrift Tegn"/>
    <w:basedOn w:val="Standardskrifttypeiafsnit"/>
    <w:link w:val="Underskrift"/>
    <w:uiPriority w:val="99"/>
    <w:semiHidden/>
    <w:rsid w:val="00CB243A"/>
    <w:rPr>
      <w:rFonts w:ascii="Arial" w:hAnsi="Arial"/>
      <w:sz w:val="20"/>
      <w:szCs w:val="20"/>
    </w:rPr>
  </w:style>
  <w:style w:type="paragraph" w:styleId="Sluthilsen">
    <w:name w:val="Closing"/>
    <w:basedOn w:val="Normal"/>
    <w:link w:val="SluthilsenTegn"/>
    <w:uiPriority w:val="99"/>
    <w:semiHidden/>
    <w:rsid w:val="00CB243A"/>
    <w:pPr>
      <w:spacing w:line="240" w:lineRule="auto"/>
      <w:ind w:left="4252"/>
    </w:pPr>
  </w:style>
  <w:style w:type="character" w:customStyle="1" w:styleId="SluthilsenTegn">
    <w:name w:val="Sluthilsen Tegn"/>
    <w:basedOn w:val="Standardskrifttypeiafsnit"/>
    <w:link w:val="Sluthilsen"/>
    <w:uiPriority w:val="99"/>
    <w:semiHidden/>
    <w:rsid w:val="00CB243A"/>
    <w:rPr>
      <w:rFonts w:ascii="Arial" w:hAnsi="Arial"/>
      <w:sz w:val="20"/>
      <w:szCs w:val="20"/>
    </w:rPr>
  </w:style>
  <w:style w:type="paragraph" w:styleId="Opstilling-talellerbogst5">
    <w:name w:val="List Number 5"/>
    <w:basedOn w:val="Normal"/>
    <w:uiPriority w:val="99"/>
    <w:semiHidden/>
    <w:rsid w:val="00CB243A"/>
    <w:pPr>
      <w:numPr>
        <w:numId w:val="11"/>
      </w:numPr>
      <w:contextualSpacing/>
    </w:pPr>
  </w:style>
  <w:style w:type="paragraph" w:styleId="Opstilling-talellerbogst4">
    <w:name w:val="List Number 4"/>
    <w:basedOn w:val="Normal"/>
    <w:uiPriority w:val="99"/>
    <w:semiHidden/>
    <w:rsid w:val="00CB243A"/>
    <w:pPr>
      <w:numPr>
        <w:numId w:val="10"/>
      </w:numPr>
      <w:contextualSpacing/>
    </w:pPr>
  </w:style>
  <w:style w:type="paragraph" w:styleId="Opstilling-talellerbogst3">
    <w:name w:val="List Number 3"/>
    <w:basedOn w:val="Normal"/>
    <w:uiPriority w:val="99"/>
    <w:semiHidden/>
    <w:rsid w:val="00CB243A"/>
    <w:pPr>
      <w:numPr>
        <w:numId w:val="9"/>
      </w:numPr>
      <w:contextualSpacing/>
    </w:pPr>
  </w:style>
  <w:style w:type="paragraph" w:styleId="Opstilling-talellerbogst2">
    <w:name w:val="List Number 2"/>
    <w:basedOn w:val="Normal"/>
    <w:uiPriority w:val="99"/>
    <w:semiHidden/>
    <w:rsid w:val="00CB243A"/>
    <w:pPr>
      <w:numPr>
        <w:numId w:val="8"/>
      </w:numPr>
      <w:contextualSpacing/>
    </w:pPr>
  </w:style>
  <w:style w:type="paragraph" w:styleId="Opstilling-punkttegn5">
    <w:name w:val="List Bullet 5"/>
    <w:basedOn w:val="Normal"/>
    <w:uiPriority w:val="99"/>
    <w:semiHidden/>
    <w:rsid w:val="00CB243A"/>
    <w:pPr>
      <w:numPr>
        <w:numId w:val="7"/>
      </w:numPr>
      <w:contextualSpacing/>
    </w:pPr>
  </w:style>
  <w:style w:type="paragraph" w:styleId="Opstilling-punkttegn4">
    <w:name w:val="List Bullet 4"/>
    <w:basedOn w:val="Normal"/>
    <w:uiPriority w:val="99"/>
    <w:semiHidden/>
    <w:rsid w:val="00CB243A"/>
    <w:pPr>
      <w:numPr>
        <w:numId w:val="6"/>
      </w:numPr>
      <w:contextualSpacing/>
    </w:pPr>
  </w:style>
  <w:style w:type="paragraph" w:styleId="Liste5">
    <w:name w:val="List 5"/>
    <w:basedOn w:val="Normal"/>
    <w:uiPriority w:val="99"/>
    <w:semiHidden/>
    <w:rsid w:val="00CB243A"/>
    <w:pPr>
      <w:ind w:left="1415" w:hanging="283"/>
      <w:contextualSpacing/>
    </w:pPr>
  </w:style>
  <w:style w:type="paragraph" w:styleId="Liste4">
    <w:name w:val="List 4"/>
    <w:basedOn w:val="Normal"/>
    <w:uiPriority w:val="99"/>
    <w:semiHidden/>
    <w:rsid w:val="00CB243A"/>
    <w:pPr>
      <w:ind w:left="1132" w:hanging="283"/>
      <w:contextualSpacing/>
    </w:pPr>
  </w:style>
  <w:style w:type="paragraph" w:styleId="Liste3">
    <w:name w:val="List 3"/>
    <w:basedOn w:val="Normal"/>
    <w:uiPriority w:val="99"/>
    <w:semiHidden/>
    <w:rsid w:val="00CB243A"/>
    <w:pPr>
      <w:ind w:left="849" w:hanging="283"/>
      <w:contextualSpacing/>
    </w:pPr>
  </w:style>
  <w:style w:type="paragraph" w:styleId="Liste2">
    <w:name w:val="List 2"/>
    <w:basedOn w:val="Normal"/>
    <w:uiPriority w:val="99"/>
    <w:semiHidden/>
    <w:rsid w:val="00CB243A"/>
    <w:pPr>
      <w:ind w:left="566" w:hanging="283"/>
      <w:contextualSpacing/>
    </w:pPr>
  </w:style>
  <w:style w:type="paragraph" w:styleId="Liste">
    <w:name w:val="List"/>
    <w:basedOn w:val="Normal"/>
    <w:uiPriority w:val="99"/>
    <w:semiHidden/>
    <w:rsid w:val="00CB243A"/>
    <w:pPr>
      <w:ind w:left="283" w:hanging="283"/>
      <w:contextualSpacing/>
    </w:pPr>
  </w:style>
  <w:style w:type="paragraph" w:styleId="Citatoverskrift">
    <w:name w:val="toa heading"/>
    <w:basedOn w:val="Normal"/>
    <w:next w:val="Normal"/>
    <w:uiPriority w:val="99"/>
    <w:semiHidden/>
    <w:rsid w:val="00CB243A"/>
    <w:pPr>
      <w:spacing w:before="120"/>
    </w:pPr>
    <w:rPr>
      <w:rFonts w:asciiTheme="majorHAnsi" w:eastAsiaTheme="majorEastAsia" w:hAnsiTheme="majorHAnsi" w:cstheme="majorBidi"/>
      <w:b/>
      <w:bCs/>
      <w:sz w:val="24"/>
      <w:szCs w:val="24"/>
    </w:rPr>
  </w:style>
  <w:style w:type="paragraph" w:styleId="Makrotekst">
    <w:name w:val="macro"/>
    <w:link w:val="MakrotekstTegn"/>
    <w:uiPriority w:val="99"/>
    <w:semiHidden/>
    <w:rsid w:val="00CB243A"/>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sz w:val="20"/>
      <w:szCs w:val="20"/>
    </w:rPr>
  </w:style>
  <w:style w:type="character" w:customStyle="1" w:styleId="MakrotekstTegn">
    <w:name w:val="Makrotekst Tegn"/>
    <w:basedOn w:val="Standardskrifttypeiafsnit"/>
    <w:link w:val="Makrotekst"/>
    <w:uiPriority w:val="99"/>
    <w:semiHidden/>
    <w:rsid w:val="00CB243A"/>
    <w:rPr>
      <w:rFonts w:ascii="Consolas" w:hAnsi="Consolas"/>
      <w:sz w:val="20"/>
      <w:szCs w:val="20"/>
    </w:rPr>
  </w:style>
  <w:style w:type="paragraph" w:styleId="Citatsamling">
    <w:name w:val="table of authorities"/>
    <w:basedOn w:val="Normal"/>
    <w:next w:val="Normal"/>
    <w:uiPriority w:val="99"/>
    <w:semiHidden/>
    <w:rsid w:val="00CB243A"/>
    <w:pPr>
      <w:ind w:left="200" w:hanging="200"/>
    </w:pPr>
  </w:style>
  <w:style w:type="character" w:styleId="Slutnotehenvisning">
    <w:name w:val="endnote reference"/>
    <w:basedOn w:val="Standardskrifttypeiafsnit"/>
    <w:uiPriority w:val="99"/>
    <w:semiHidden/>
    <w:rsid w:val="00CB243A"/>
    <w:rPr>
      <w:vertAlign w:val="superscript"/>
    </w:rPr>
  </w:style>
  <w:style w:type="character" w:styleId="Kommentarhenvisning">
    <w:name w:val="annotation reference"/>
    <w:basedOn w:val="Standardskrifttypeiafsnit"/>
    <w:uiPriority w:val="99"/>
    <w:semiHidden/>
    <w:rsid w:val="00CB243A"/>
    <w:rPr>
      <w:sz w:val="16"/>
      <w:szCs w:val="16"/>
    </w:rPr>
  </w:style>
  <w:style w:type="character" w:styleId="Fodnotehenvisning">
    <w:name w:val="footnote reference"/>
    <w:basedOn w:val="Standardskrifttypeiafsnit"/>
    <w:uiPriority w:val="99"/>
    <w:semiHidden/>
    <w:rsid w:val="00CB243A"/>
    <w:rPr>
      <w:vertAlign w:val="superscript"/>
    </w:rPr>
  </w:style>
  <w:style w:type="paragraph" w:styleId="Afsenderadresse">
    <w:name w:val="envelope return"/>
    <w:basedOn w:val="Normal"/>
    <w:uiPriority w:val="99"/>
    <w:semiHidden/>
    <w:rsid w:val="00CB243A"/>
    <w:pPr>
      <w:spacing w:line="240" w:lineRule="auto"/>
    </w:pPr>
    <w:rPr>
      <w:rFonts w:asciiTheme="majorHAnsi" w:eastAsiaTheme="majorEastAsia" w:hAnsiTheme="majorHAnsi" w:cstheme="majorBidi"/>
    </w:rPr>
  </w:style>
  <w:style w:type="paragraph" w:styleId="Modtageradresse0">
    <w:name w:val="envelope address"/>
    <w:basedOn w:val="Normal"/>
    <w:uiPriority w:val="99"/>
    <w:semiHidden/>
    <w:rsid w:val="00CB243A"/>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Listeoverfigurer">
    <w:name w:val="table of figures"/>
    <w:basedOn w:val="Normal"/>
    <w:next w:val="Normal"/>
    <w:uiPriority w:val="99"/>
    <w:semiHidden/>
    <w:rsid w:val="00CB243A"/>
  </w:style>
  <w:style w:type="paragraph" w:styleId="Indeks1">
    <w:name w:val="index 1"/>
    <w:basedOn w:val="Normal"/>
    <w:next w:val="Normal"/>
    <w:autoRedefine/>
    <w:uiPriority w:val="99"/>
    <w:semiHidden/>
    <w:rsid w:val="00CB243A"/>
    <w:pPr>
      <w:spacing w:line="240" w:lineRule="auto"/>
      <w:ind w:left="200" w:hanging="200"/>
    </w:pPr>
  </w:style>
  <w:style w:type="paragraph" w:styleId="Indeksoverskrift">
    <w:name w:val="index heading"/>
    <w:basedOn w:val="Normal"/>
    <w:next w:val="Indeks1"/>
    <w:uiPriority w:val="99"/>
    <w:semiHidden/>
    <w:rsid w:val="00CB243A"/>
    <w:rPr>
      <w:rFonts w:asciiTheme="majorHAnsi" w:eastAsiaTheme="majorEastAsia" w:hAnsiTheme="majorHAnsi" w:cstheme="majorBidi"/>
      <w:b/>
      <w:bCs/>
    </w:rPr>
  </w:style>
  <w:style w:type="paragraph" w:styleId="Kommentartekst">
    <w:name w:val="annotation text"/>
    <w:basedOn w:val="Normal"/>
    <w:link w:val="KommentartekstTegn"/>
    <w:uiPriority w:val="99"/>
    <w:semiHidden/>
    <w:rsid w:val="00CB243A"/>
    <w:pPr>
      <w:spacing w:line="240" w:lineRule="auto"/>
    </w:pPr>
  </w:style>
  <w:style w:type="character" w:customStyle="1" w:styleId="KommentartekstTegn">
    <w:name w:val="Kommentartekst Tegn"/>
    <w:basedOn w:val="Standardskrifttypeiafsnit"/>
    <w:link w:val="Kommentartekst"/>
    <w:uiPriority w:val="99"/>
    <w:semiHidden/>
    <w:rsid w:val="00CB243A"/>
    <w:rPr>
      <w:rFonts w:ascii="Arial" w:hAnsi="Arial"/>
      <w:sz w:val="20"/>
      <w:szCs w:val="20"/>
    </w:rPr>
  </w:style>
  <w:style w:type="paragraph" w:styleId="Normalindrykning">
    <w:name w:val="Normal Indent"/>
    <w:basedOn w:val="Normal"/>
    <w:uiPriority w:val="99"/>
    <w:semiHidden/>
    <w:rsid w:val="00CB243A"/>
    <w:pPr>
      <w:ind w:left="1304"/>
    </w:pPr>
  </w:style>
  <w:style w:type="paragraph" w:styleId="Indeks9">
    <w:name w:val="index 9"/>
    <w:basedOn w:val="Normal"/>
    <w:next w:val="Normal"/>
    <w:autoRedefine/>
    <w:uiPriority w:val="99"/>
    <w:semiHidden/>
    <w:rsid w:val="00CB243A"/>
    <w:pPr>
      <w:spacing w:line="240" w:lineRule="auto"/>
      <w:ind w:left="1800" w:hanging="200"/>
    </w:pPr>
  </w:style>
  <w:style w:type="paragraph" w:styleId="Indeks8">
    <w:name w:val="index 8"/>
    <w:basedOn w:val="Normal"/>
    <w:next w:val="Normal"/>
    <w:autoRedefine/>
    <w:uiPriority w:val="99"/>
    <w:semiHidden/>
    <w:rsid w:val="00CB243A"/>
    <w:pPr>
      <w:spacing w:line="240" w:lineRule="auto"/>
      <w:ind w:left="1600" w:hanging="200"/>
    </w:pPr>
  </w:style>
  <w:style w:type="paragraph" w:styleId="Indeks7">
    <w:name w:val="index 7"/>
    <w:basedOn w:val="Normal"/>
    <w:next w:val="Normal"/>
    <w:autoRedefine/>
    <w:uiPriority w:val="99"/>
    <w:semiHidden/>
    <w:rsid w:val="00CB243A"/>
    <w:pPr>
      <w:spacing w:line="240" w:lineRule="auto"/>
      <w:ind w:left="1400" w:hanging="200"/>
    </w:pPr>
  </w:style>
  <w:style w:type="paragraph" w:styleId="Indeks6">
    <w:name w:val="index 6"/>
    <w:basedOn w:val="Normal"/>
    <w:next w:val="Normal"/>
    <w:autoRedefine/>
    <w:uiPriority w:val="99"/>
    <w:semiHidden/>
    <w:rsid w:val="00CB243A"/>
    <w:pPr>
      <w:spacing w:line="240" w:lineRule="auto"/>
      <w:ind w:left="1200" w:hanging="200"/>
    </w:pPr>
  </w:style>
  <w:style w:type="paragraph" w:styleId="Indeks5">
    <w:name w:val="index 5"/>
    <w:basedOn w:val="Normal"/>
    <w:next w:val="Normal"/>
    <w:autoRedefine/>
    <w:uiPriority w:val="99"/>
    <w:semiHidden/>
    <w:rsid w:val="00CB243A"/>
    <w:pPr>
      <w:spacing w:line="240" w:lineRule="auto"/>
      <w:ind w:left="1000" w:hanging="200"/>
    </w:pPr>
  </w:style>
  <w:style w:type="paragraph" w:styleId="Indeks4">
    <w:name w:val="index 4"/>
    <w:basedOn w:val="Normal"/>
    <w:next w:val="Normal"/>
    <w:autoRedefine/>
    <w:uiPriority w:val="99"/>
    <w:semiHidden/>
    <w:rsid w:val="00CB243A"/>
    <w:pPr>
      <w:spacing w:line="240" w:lineRule="auto"/>
      <w:ind w:left="800" w:hanging="200"/>
    </w:pPr>
  </w:style>
  <w:style w:type="paragraph" w:styleId="Indeks3">
    <w:name w:val="index 3"/>
    <w:basedOn w:val="Normal"/>
    <w:next w:val="Normal"/>
    <w:autoRedefine/>
    <w:uiPriority w:val="99"/>
    <w:semiHidden/>
    <w:rsid w:val="00CB243A"/>
    <w:pPr>
      <w:spacing w:line="240" w:lineRule="auto"/>
      <w:ind w:left="600" w:hanging="200"/>
    </w:pPr>
  </w:style>
  <w:style w:type="paragraph" w:styleId="Indeks2">
    <w:name w:val="index 2"/>
    <w:basedOn w:val="Normal"/>
    <w:next w:val="Normal"/>
    <w:autoRedefine/>
    <w:uiPriority w:val="99"/>
    <w:semiHidden/>
    <w:rsid w:val="00CB243A"/>
    <w:pPr>
      <w:spacing w:line="240" w:lineRule="auto"/>
      <w:ind w:left="400" w:hanging="200"/>
    </w:pPr>
  </w:style>
  <w:style w:type="paragraph" w:customStyle="1" w:styleId="titel2">
    <w:name w:val="titel2"/>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gruppeoverskrift">
    <w:name w:val="paragrafgruppeoverskrift"/>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CB243A"/>
  </w:style>
  <w:style w:type="paragraph" w:customStyle="1" w:styleId="stk2">
    <w:name w:val="stk2"/>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CB243A"/>
  </w:style>
  <w:style w:type="paragraph" w:customStyle="1" w:styleId="liste1">
    <w:name w:val="liste1"/>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CB243A"/>
  </w:style>
  <w:style w:type="paragraph" w:customStyle="1" w:styleId="givet">
    <w:name w:val="givet"/>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
    <w:name w:val="bilag"/>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CB243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bold">
    <w:name w:val="bold"/>
    <w:basedOn w:val="Standardskrifttypeiafsnit"/>
    <w:rsid w:val="00CB243A"/>
  </w:style>
  <w:style w:type="paragraph" w:styleId="Kommentaremne">
    <w:name w:val="annotation subject"/>
    <w:basedOn w:val="Kommentartekst"/>
    <w:next w:val="Kommentartekst"/>
    <w:link w:val="KommentaremneTegn"/>
    <w:uiPriority w:val="99"/>
    <w:semiHidden/>
    <w:unhideWhenUsed/>
    <w:rsid w:val="00496284"/>
    <w:rPr>
      <w:b/>
      <w:bCs/>
    </w:rPr>
  </w:style>
  <w:style w:type="character" w:customStyle="1" w:styleId="KommentaremneTegn">
    <w:name w:val="Kommentaremne Tegn"/>
    <w:basedOn w:val="KommentartekstTegn"/>
    <w:link w:val="Kommentaremne"/>
    <w:uiPriority w:val="99"/>
    <w:semiHidden/>
    <w:rsid w:val="0049628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086635">
      <w:bodyDiv w:val="1"/>
      <w:marLeft w:val="0"/>
      <w:marRight w:val="0"/>
      <w:marTop w:val="0"/>
      <w:marBottom w:val="0"/>
      <w:divBdr>
        <w:top w:val="none" w:sz="0" w:space="0" w:color="auto"/>
        <w:left w:val="none" w:sz="0" w:space="0" w:color="auto"/>
        <w:bottom w:val="none" w:sz="0" w:space="0" w:color="auto"/>
        <w:right w:val="none" w:sz="0" w:space="0" w:color="auto"/>
      </w:divBdr>
    </w:div>
    <w:div w:id="804591904">
      <w:bodyDiv w:val="1"/>
      <w:marLeft w:val="0"/>
      <w:marRight w:val="0"/>
      <w:marTop w:val="0"/>
      <w:marBottom w:val="0"/>
      <w:divBdr>
        <w:top w:val="none" w:sz="0" w:space="0" w:color="auto"/>
        <w:left w:val="none" w:sz="0" w:space="0" w:color="auto"/>
        <w:bottom w:val="none" w:sz="0" w:space="0" w:color="auto"/>
        <w:right w:val="none" w:sz="0" w:space="0" w:color="auto"/>
      </w:divBdr>
      <w:divsChild>
        <w:div w:id="1273973583">
          <w:marLeft w:val="0"/>
          <w:marRight w:val="0"/>
          <w:marTop w:val="0"/>
          <w:marBottom w:val="0"/>
          <w:divBdr>
            <w:top w:val="none" w:sz="0" w:space="0" w:color="auto"/>
            <w:left w:val="none" w:sz="0" w:space="0" w:color="auto"/>
            <w:bottom w:val="none" w:sz="0" w:space="0" w:color="auto"/>
            <w:right w:val="none" w:sz="0" w:space="0" w:color="auto"/>
          </w:divBdr>
        </w:div>
        <w:div w:id="650210580">
          <w:marLeft w:val="0"/>
          <w:marRight w:val="0"/>
          <w:marTop w:val="0"/>
          <w:marBottom w:val="0"/>
          <w:divBdr>
            <w:top w:val="none" w:sz="0" w:space="0" w:color="auto"/>
            <w:left w:val="none" w:sz="0" w:space="0" w:color="auto"/>
            <w:bottom w:val="none" w:sz="0" w:space="0" w:color="auto"/>
            <w:right w:val="none" w:sz="0" w:space="0" w:color="auto"/>
          </w:divBdr>
        </w:div>
        <w:div w:id="1172338270">
          <w:marLeft w:val="0"/>
          <w:marRight w:val="0"/>
          <w:marTop w:val="0"/>
          <w:marBottom w:val="0"/>
          <w:divBdr>
            <w:top w:val="none" w:sz="0" w:space="0" w:color="auto"/>
            <w:left w:val="none" w:sz="0" w:space="0" w:color="auto"/>
            <w:bottom w:val="none" w:sz="0" w:space="0" w:color="auto"/>
            <w:right w:val="none" w:sz="0" w:space="0" w:color="auto"/>
          </w:divBdr>
        </w:div>
        <w:div w:id="719785832">
          <w:marLeft w:val="0"/>
          <w:marRight w:val="0"/>
          <w:marTop w:val="0"/>
          <w:marBottom w:val="0"/>
          <w:divBdr>
            <w:top w:val="none" w:sz="0" w:space="0" w:color="auto"/>
            <w:left w:val="none" w:sz="0" w:space="0" w:color="auto"/>
            <w:bottom w:val="none" w:sz="0" w:space="0" w:color="auto"/>
            <w:right w:val="none" w:sz="0" w:space="0" w:color="auto"/>
          </w:divBdr>
        </w:div>
        <w:div w:id="318116924">
          <w:marLeft w:val="0"/>
          <w:marRight w:val="0"/>
          <w:marTop w:val="0"/>
          <w:marBottom w:val="0"/>
          <w:divBdr>
            <w:top w:val="none" w:sz="0" w:space="0" w:color="auto"/>
            <w:left w:val="none" w:sz="0" w:space="0" w:color="auto"/>
            <w:bottom w:val="none" w:sz="0" w:space="0" w:color="auto"/>
            <w:right w:val="none" w:sz="0" w:space="0" w:color="auto"/>
          </w:divBdr>
        </w:div>
        <w:div w:id="1242375977">
          <w:marLeft w:val="0"/>
          <w:marRight w:val="0"/>
          <w:marTop w:val="0"/>
          <w:marBottom w:val="0"/>
          <w:divBdr>
            <w:top w:val="none" w:sz="0" w:space="0" w:color="auto"/>
            <w:left w:val="none" w:sz="0" w:space="0" w:color="auto"/>
            <w:bottom w:val="none" w:sz="0" w:space="0" w:color="auto"/>
            <w:right w:val="none" w:sz="0" w:space="0" w:color="auto"/>
          </w:divBdr>
        </w:div>
        <w:div w:id="1463041749">
          <w:marLeft w:val="0"/>
          <w:marRight w:val="0"/>
          <w:marTop w:val="0"/>
          <w:marBottom w:val="0"/>
          <w:divBdr>
            <w:top w:val="none" w:sz="0" w:space="0" w:color="auto"/>
            <w:left w:val="none" w:sz="0" w:space="0" w:color="auto"/>
            <w:bottom w:val="none" w:sz="0" w:space="0" w:color="auto"/>
            <w:right w:val="none" w:sz="0" w:space="0" w:color="auto"/>
          </w:divBdr>
        </w:div>
        <w:div w:id="2120251075">
          <w:marLeft w:val="0"/>
          <w:marRight w:val="0"/>
          <w:marTop w:val="0"/>
          <w:marBottom w:val="0"/>
          <w:divBdr>
            <w:top w:val="none" w:sz="0" w:space="0" w:color="auto"/>
            <w:left w:val="none" w:sz="0" w:space="0" w:color="auto"/>
            <w:bottom w:val="none" w:sz="0" w:space="0" w:color="auto"/>
            <w:right w:val="none" w:sz="0" w:space="0" w:color="auto"/>
          </w:divBdr>
        </w:div>
        <w:div w:id="1372270644">
          <w:marLeft w:val="0"/>
          <w:marRight w:val="0"/>
          <w:marTop w:val="0"/>
          <w:marBottom w:val="0"/>
          <w:divBdr>
            <w:top w:val="none" w:sz="0" w:space="0" w:color="auto"/>
            <w:left w:val="none" w:sz="0" w:space="0" w:color="auto"/>
            <w:bottom w:val="none" w:sz="0" w:space="0" w:color="auto"/>
            <w:right w:val="none" w:sz="0" w:space="0" w:color="auto"/>
          </w:divBdr>
        </w:div>
        <w:div w:id="1243444818">
          <w:marLeft w:val="0"/>
          <w:marRight w:val="0"/>
          <w:marTop w:val="0"/>
          <w:marBottom w:val="0"/>
          <w:divBdr>
            <w:top w:val="none" w:sz="0" w:space="0" w:color="auto"/>
            <w:left w:val="none" w:sz="0" w:space="0" w:color="auto"/>
            <w:bottom w:val="none" w:sz="0" w:space="0" w:color="auto"/>
            <w:right w:val="none" w:sz="0" w:space="0" w:color="auto"/>
          </w:divBdr>
        </w:div>
        <w:div w:id="1493908811">
          <w:marLeft w:val="0"/>
          <w:marRight w:val="0"/>
          <w:marTop w:val="0"/>
          <w:marBottom w:val="0"/>
          <w:divBdr>
            <w:top w:val="none" w:sz="0" w:space="0" w:color="auto"/>
            <w:left w:val="none" w:sz="0" w:space="0" w:color="auto"/>
            <w:bottom w:val="none" w:sz="0" w:space="0" w:color="auto"/>
            <w:right w:val="none" w:sz="0" w:space="0" w:color="auto"/>
          </w:divBdr>
        </w:div>
        <w:div w:id="127819053">
          <w:marLeft w:val="0"/>
          <w:marRight w:val="0"/>
          <w:marTop w:val="0"/>
          <w:marBottom w:val="0"/>
          <w:divBdr>
            <w:top w:val="none" w:sz="0" w:space="0" w:color="auto"/>
            <w:left w:val="none" w:sz="0" w:space="0" w:color="auto"/>
            <w:bottom w:val="none" w:sz="0" w:space="0" w:color="auto"/>
            <w:right w:val="none" w:sz="0" w:space="0" w:color="auto"/>
          </w:divBdr>
        </w:div>
        <w:div w:id="667094522">
          <w:marLeft w:val="0"/>
          <w:marRight w:val="0"/>
          <w:marTop w:val="0"/>
          <w:marBottom w:val="0"/>
          <w:divBdr>
            <w:top w:val="none" w:sz="0" w:space="0" w:color="auto"/>
            <w:left w:val="none" w:sz="0" w:space="0" w:color="auto"/>
            <w:bottom w:val="none" w:sz="0" w:space="0" w:color="auto"/>
            <w:right w:val="none" w:sz="0" w:space="0" w:color="auto"/>
          </w:divBdr>
        </w:div>
        <w:div w:id="945622787">
          <w:marLeft w:val="0"/>
          <w:marRight w:val="0"/>
          <w:marTop w:val="0"/>
          <w:marBottom w:val="0"/>
          <w:divBdr>
            <w:top w:val="none" w:sz="0" w:space="0" w:color="auto"/>
            <w:left w:val="none" w:sz="0" w:space="0" w:color="auto"/>
            <w:bottom w:val="none" w:sz="0" w:space="0" w:color="auto"/>
            <w:right w:val="none" w:sz="0" w:space="0" w:color="auto"/>
          </w:divBdr>
        </w:div>
      </w:divsChild>
    </w:div>
    <w:div w:id="1348869299">
      <w:bodyDiv w:val="1"/>
      <w:marLeft w:val="0"/>
      <w:marRight w:val="0"/>
      <w:marTop w:val="0"/>
      <w:marBottom w:val="0"/>
      <w:divBdr>
        <w:top w:val="none" w:sz="0" w:space="0" w:color="auto"/>
        <w:left w:val="none" w:sz="0" w:space="0" w:color="auto"/>
        <w:bottom w:val="none" w:sz="0" w:space="0" w:color="auto"/>
        <w:right w:val="none" w:sz="0" w:space="0" w:color="auto"/>
      </w:divBdr>
    </w:div>
    <w:div w:id="1807625073">
      <w:bodyDiv w:val="1"/>
      <w:marLeft w:val="0"/>
      <w:marRight w:val="0"/>
      <w:marTop w:val="0"/>
      <w:marBottom w:val="0"/>
      <w:divBdr>
        <w:top w:val="none" w:sz="0" w:space="0" w:color="auto"/>
        <w:left w:val="none" w:sz="0" w:space="0" w:color="auto"/>
        <w:bottom w:val="none" w:sz="0" w:space="0" w:color="auto"/>
        <w:right w:val="none" w:sz="0" w:space="0" w:color="auto"/>
      </w:divBdr>
      <w:divsChild>
        <w:div w:id="941886477">
          <w:marLeft w:val="0"/>
          <w:marRight w:val="0"/>
          <w:marTop w:val="0"/>
          <w:marBottom w:val="0"/>
          <w:divBdr>
            <w:top w:val="none" w:sz="0" w:space="0" w:color="auto"/>
            <w:left w:val="none" w:sz="0" w:space="0" w:color="auto"/>
            <w:bottom w:val="none" w:sz="0" w:space="0" w:color="auto"/>
            <w:right w:val="none" w:sz="0" w:space="0" w:color="auto"/>
          </w:divBdr>
          <w:divsChild>
            <w:div w:id="13686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UFM">
      <a:dk1>
        <a:srgbClr val="000000"/>
      </a:dk1>
      <a:lt1>
        <a:srgbClr val="FFFFFF"/>
      </a:lt1>
      <a:dk2>
        <a:srgbClr val="7E96A8"/>
      </a:dk2>
      <a:lt2>
        <a:srgbClr val="28506E"/>
      </a:lt2>
      <a:accent1>
        <a:srgbClr val="28506E"/>
      </a:accent1>
      <a:accent2>
        <a:srgbClr val="7E96A8"/>
      </a:accent2>
      <a:accent3>
        <a:srgbClr val="D4DCE2"/>
      </a:accent3>
      <a:accent4>
        <a:srgbClr val="37827D"/>
      </a:accent4>
      <a:accent5>
        <a:srgbClr val="87B4B1"/>
      </a:accent5>
      <a:accent6>
        <a:srgbClr val="D7E6E5"/>
      </a:accent6>
      <a:hlink>
        <a:srgbClr val="28506E"/>
      </a:hlink>
      <a:folHlink>
        <a:srgbClr val="53738B"/>
      </a:folHlink>
    </a:clrScheme>
    <a:fontScheme name="UFM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UFM Blå​">
      <a:srgbClr val="28506E"/>
    </a:custClr>
    <a:custClr name="[tom]">
      <a:srgbClr val="FFFFFF"/>
    </a:custClr>
    <a:custClr name="[tom]">
      <a:srgbClr val="FFFFFF"/>
    </a:custClr>
    <a:custClr name="[tom]">
      <a:srgbClr val="FFFFFF"/>
    </a:custClr>
    <a:custClr name="[tom]">
      <a:srgbClr val="FFFFFF"/>
    </a:custClr>
    <a:custClr name="[tom]">
      <a:srgbClr val="FFFFFF"/>
    </a:custClr>
    <a:custClr name="[tom]">
      <a:srgbClr val="FFFFFF"/>
    </a:custClr>
    <a:custClr name="[tom]">
      <a:srgbClr val="FFFFFF"/>
    </a:custClr>
    <a:custClr name="[tom]">
      <a:srgbClr val="FFFFFF"/>
    </a:custClr>
    <a:custClr name="[tom]">
      <a:srgbClr val="FFFFFF"/>
    </a:custClr>
    <a:custClr name="UFM Blå 80% tint">
      <a:srgbClr val="53738B"/>
    </a:custClr>
    <a:custClr name="UFM Blå 20% shade">
      <a:srgbClr val="204058"/>
    </a:custClr>
    <a:custClr name="[tom]">
      <a:srgbClr val="FFFFFF"/>
    </a:custClr>
    <a:custClr name="UFM Azur">
      <a:srgbClr val="37827D"/>
    </a:custClr>
    <a:custClr name="UFM Azur 60% tint">
      <a:srgbClr val="87B4B1"/>
    </a:custClr>
    <a:custClr name="UFM Azur 20% tint">
      <a:srgbClr val="D7E6E5"/>
    </a:custClr>
    <a:custClr name="[tom]">
      <a:srgbClr val="FFFFFF"/>
    </a:custClr>
    <a:custClr name="[tom]">
      <a:srgbClr val="FFFFFF"/>
    </a:custClr>
    <a:custClr name="[tom]">
      <a:srgbClr val="FFFFFF"/>
    </a:custClr>
    <a:custClr name="[tom]">
      <a:srgbClr val="FFFFFF"/>
    </a:custClr>
    <a:custClr name="UFM Blå 60% tint">
      <a:srgbClr val="7E96A8"/>
    </a:custClr>
    <a:custClr name="UFM Blå 40% shade">
      <a:srgbClr val="183042"/>
    </a:custClr>
    <a:custClr name="[tom]">
      <a:srgbClr val="FFFFFF"/>
    </a:custClr>
    <a:custClr name="UFM Grøn">
      <a:srgbClr val="468264"/>
    </a:custClr>
    <a:custClr name="UFM Grøn 60% tint">
      <a:srgbClr val="90B4A2"/>
    </a:custClr>
    <a:custClr name="UFM Grøn 20% tint">
      <a:srgbClr val="DAE6E0"/>
    </a:custClr>
    <a:custClr name="[tom]">
      <a:srgbClr val="FFFFFF"/>
    </a:custClr>
    <a:custClr name="[tom]">
      <a:srgbClr val="FFFFFF"/>
    </a:custClr>
    <a:custClr name="[tom]">
      <a:srgbClr val="FFFFFF"/>
    </a:custClr>
    <a:custClr name="[tom]">
      <a:srgbClr val="FFFFFF"/>
    </a:custClr>
    <a:custClr name="UFM Blå 40% tint">
      <a:srgbClr val="A9B9C5"/>
    </a:custClr>
    <a:custClr name="UFM Blå 60% shade">
      <a:srgbClr val="10202C"/>
    </a:custClr>
    <a:custClr name="[tom]">
      <a:srgbClr val="FFFFFF"/>
    </a:custClr>
    <a:custClr name="UFM Orange">
      <a:srgbClr val="B45F28"/>
    </a:custClr>
    <a:custClr name="UFM Orange 60% tint">
      <a:srgbClr val="D29F7E"/>
    </a:custClr>
    <a:custClr name="UFM Orange 20% tint">
      <a:srgbClr val="F0DFD4"/>
    </a:custClr>
    <a:custClr name="[tom]">
      <a:srgbClr val="FFFFFF"/>
    </a:custClr>
    <a:custClr name="[tom]">
      <a:srgbClr val="FFFFFF"/>
    </a:custClr>
    <a:custClr name="[tom]">
      <a:srgbClr val="FFFFFF"/>
    </a:custClr>
    <a:custClr name="[tom]">
      <a:srgbClr val="FFFFFF"/>
    </a:custClr>
    <a:custClr name="UFM Blå 20% tint">
      <a:srgbClr val="D4DCE2"/>
    </a:custClr>
    <a:custClr name="UFM Blå 80% shade">
      <a:srgbClr val="081016"/>
    </a:custClr>
    <a:custClr name="[tom]">
      <a:srgbClr val="FFFFFF"/>
    </a:custClr>
    <a:custClr name="UFM Rød">
      <a:srgbClr val="C35050"/>
    </a:custClr>
    <a:custClr name="UFM Rød 60% tint">
      <a:srgbClr val="DB9696"/>
    </a:custClr>
    <a:custClr name="UFM Rød 20% tint">
      <a:srgbClr val="F3DCDC"/>
    </a:custClr>
    <a:custClr name="[tom]">
      <a:srgbClr val="FFFFFF"/>
    </a:custClr>
    <a:custClr name="[tom]">
      <a:srgbClr val="FFFFFF"/>
    </a:custClr>
    <a:custClr name="[tom]">
      <a:srgbClr val="FFFFFF"/>
    </a:custClr>
    <a:custClr name="[tom]">
      <a:srgbClr val="FFFFFF"/>
    </a:custClr>
  </a:custClrLst>
</a:theme>
</file>

<file path=docProps/app.xml><?xml version="1.0" encoding="utf-8"?>
<Properties xmlns="http://schemas.openxmlformats.org/officeDocument/2006/extended-properties" xmlns:vt="http://schemas.openxmlformats.org/officeDocument/2006/docPropsVTypes">
  <Template>Normal.dotm</Template>
  <TotalTime>312</TotalTime>
  <Pages>13</Pages>
  <Words>4836</Words>
  <Characters>30377</Characters>
  <Application>Microsoft Office Word</Application>
  <DocSecurity>0</DocSecurity>
  <Lines>542</Lines>
  <Paragraphs>306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Cecilie Rahbek Wassberg</dc:creator>
  <cp:keywords/>
  <dc:description/>
  <cp:lastModifiedBy>Cecilie Rahbek Wassberg</cp:lastModifiedBy>
  <cp:revision>41</cp:revision>
  <dcterms:created xsi:type="dcterms:W3CDTF">2025-12-02T11:52:00Z</dcterms:created>
  <dcterms:modified xsi:type="dcterms:W3CDTF">2025-12-05T07:57:00Z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